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33E" w:rsidRDefault="0096233E" w:rsidP="0096233E">
      <w:pPr>
        <w:pStyle w:val="af"/>
        <w:ind w:left="0"/>
        <w:jc w:val="both"/>
        <w:rPr>
          <w:color w:val="000000"/>
          <w:sz w:val="28"/>
          <w:szCs w:val="28"/>
          <w:lang w:eastAsia="uk-UA"/>
        </w:rPr>
      </w:pPr>
    </w:p>
    <w:p w:rsidR="0096233E" w:rsidRDefault="0096233E" w:rsidP="0096233E">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96233E" w:rsidRDefault="0096233E" w:rsidP="0096233E">
      <w:pPr>
        <w:spacing w:after="60"/>
        <w:jc w:val="center"/>
        <w:rPr>
          <w:rFonts w:ascii="AcademyC" w:hAnsi="AcademyC"/>
          <w:b/>
          <w:color w:val="002060"/>
        </w:rPr>
      </w:pPr>
      <w:r>
        <w:rPr>
          <w:rFonts w:ascii="AcademyC" w:hAnsi="AcademyC"/>
          <w:b/>
          <w:color w:val="002060"/>
        </w:rPr>
        <w:t>ВИЩА  РАДА  ПРАВОСУДДЯ</w:t>
      </w:r>
    </w:p>
    <w:p w:rsidR="0096233E" w:rsidRDefault="0096233E" w:rsidP="0096233E">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96233E" w:rsidTr="00330D4C">
        <w:trPr>
          <w:trHeight w:val="188"/>
        </w:trPr>
        <w:tc>
          <w:tcPr>
            <w:tcW w:w="3098" w:type="dxa"/>
            <w:hideMark/>
          </w:tcPr>
          <w:p w:rsidR="0096233E" w:rsidRDefault="0096233E" w:rsidP="00330D4C">
            <w:pPr>
              <w:spacing w:line="254" w:lineRule="auto"/>
              <w:ind w:right="-2"/>
              <w:rPr>
                <w:b/>
                <w:noProof/>
                <w:lang w:val="uk-UA"/>
              </w:rPr>
            </w:pPr>
            <w:r>
              <w:rPr>
                <w:b/>
                <w:noProof/>
                <w:lang w:val="uk-UA"/>
              </w:rPr>
              <w:t>19 травня 2020</w:t>
            </w:r>
            <w:r>
              <w:rPr>
                <w:b/>
                <w:noProof/>
                <w:lang w:val="en-US"/>
              </w:rPr>
              <w:t xml:space="preserve"> року</w:t>
            </w:r>
          </w:p>
        </w:tc>
        <w:tc>
          <w:tcPr>
            <w:tcW w:w="3309" w:type="dxa"/>
            <w:hideMark/>
          </w:tcPr>
          <w:p w:rsidR="0096233E" w:rsidRDefault="0096233E" w:rsidP="00330D4C">
            <w:pPr>
              <w:spacing w:line="254"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96233E" w:rsidRDefault="0096233E" w:rsidP="0096233E">
            <w:pPr>
              <w:spacing w:line="254" w:lineRule="auto"/>
              <w:ind w:right="-2"/>
              <w:jc w:val="center"/>
              <w:rPr>
                <w:b/>
                <w:noProof/>
                <w:lang w:val="uk-UA"/>
              </w:rPr>
            </w:pPr>
            <w:r>
              <w:rPr>
                <w:b/>
              </w:rPr>
              <w:t>№</w:t>
            </w:r>
            <w:r>
              <w:rPr>
                <w:rFonts w:ascii="Bookman Old Style" w:hAnsi="Bookman Old Style"/>
                <w:b/>
                <w:noProof/>
              </w:rPr>
              <w:t xml:space="preserve"> </w:t>
            </w:r>
            <w:r>
              <w:rPr>
                <w:b/>
                <w:noProof/>
                <w:lang w:val="uk-UA"/>
              </w:rPr>
              <w:t>1392/0/15-20</w:t>
            </w:r>
          </w:p>
        </w:tc>
      </w:tr>
    </w:tbl>
    <w:p w:rsidR="00A31A5F" w:rsidRPr="00245D99" w:rsidRDefault="00A31A5F" w:rsidP="00324996">
      <w:pPr>
        <w:pStyle w:val="ab"/>
        <w:jc w:val="right"/>
        <w:rPr>
          <w:b/>
          <w:lang w:val="uk-UA"/>
        </w:rPr>
      </w:pPr>
    </w:p>
    <w:tbl>
      <w:tblPr>
        <w:tblW w:w="10455" w:type="dxa"/>
        <w:tblLook w:val="04A0"/>
      </w:tblPr>
      <w:tblGrid>
        <w:gridCol w:w="4962"/>
        <w:gridCol w:w="5493"/>
      </w:tblGrid>
      <w:tr w:rsidR="00B51ABE" w:rsidRPr="00245D99" w:rsidTr="00245D99">
        <w:tc>
          <w:tcPr>
            <w:tcW w:w="4962" w:type="dxa"/>
            <w:hideMark/>
          </w:tcPr>
          <w:p w:rsidR="00C40258" w:rsidRPr="00245D99" w:rsidRDefault="00B51ABE" w:rsidP="0070275A">
            <w:pPr>
              <w:jc w:val="both"/>
              <w:rPr>
                <w:b/>
                <w:color w:val="FF0000"/>
                <w:sz w:val="24"/>
                <w:szCs w:val="24"/>
                <w:lang w:val="uk-UA"/>
              </w:rPr>
            </w:pPr>
            <w:r w:rsidRPr="00245D99">
              <w:rPr>
                <w:b/>
                <w:sz w:val="24"/>
                <w:szCs w:val="24"/>
                <w:lang w:val="uk-UA"/>
              </w:rPr>
              <w:t xml:space="preserve">Про внесення Президентові України подання про призначення </w:t>
            </w:r>
            <w:r w:rsidR="00C40258" w:rsidRPr="009B2796">
              <w:rPr>
                <w:b/>
                <w:sz w:val="24"/>
                <w:szCs w:val="24"/>
                <w:lang w:val="uk-UA"/>
              </w:rPr>
              <w:t xml:space="preserve">Петренко Л.Є. </w:t>
            </w:r>
            <w:r w:rsidRPr="009B2796">
              <w:rPr>
                <w:b/>
                <w:sz w:val="24"/>
                <w:szCs w:val="24"/>
                <w:lang w:val="uk-UA"/>
              </w:rPr>
              <w:t>на посаду судді</w:t>
            </w:r>
            <w:r w:rsidR="00C40258" w:rsidRPr="009B2796">
              <w:rPr>
                <w:b/>
                <w:sz w:val="24"/>
                <w:szCs w:val="24"/>
                <w:lang w:val="uk-UA"/>
              </w:rPr>
              <w:t xml:space="preserve"> </w:t>
            </w:r>
            <w:proofErr w:type="spellStart"/>
            <w:r w:rsidR="00C40258" w:rsidRPr="009B2796">
              <w:rPr>
                <w:b/>
                <w:sz w:val="24"/>
                <w:szCs w:val="24"/>
                <w:lang w:val="uk-UA"/>
              </w:rPr>
              <w:t>Диканського</w:t>
            </w:r>
            <w:proofErr w:type="spellEnd"/>
            <w:r w:rsidR="00C40258" w:rsidRPr="009B2796">
              <w:rPr>
                <w:b/>
                <w:sz w:val="24"/>
                <w:szCs w:val="24"/>
                <w:lang w:val="uk-UA"/>
              </w:rPr>
              <w:t xml:space="preserve"> районного суду Полтавської області</w:t>
            </w:r>
          </w:p>
          <w:p w:rsidR="00B51ABE" w:rsidRPr="00245D99" w:rsidRDefault="00B51ABE" w:rsidP="0070275A">
            <w:pPr>
              <w:jc w:val="both"/>
              <w:rPr>
                <w:b/>
                <w:sz w:val="24"/>
                <w:szCs w:val="24"/>
                <w:lang w:val="uk-UA"/>
              </w:rPr>
            </w:pPr>
          </w:p>
        </w:tc>
        <w:tc>
          <w:tcPr>
            <w:tcW w:w="5493" w:type="dxa"/>
          </w:tcPr>
          <w:p w:rsidR="00B51ABE" w:rsidRPr="00245D99" w:rsidRDefault="00B51ABE" w:rsidP="00245D99">
            <w:pPr>
              <w:ind w:firstLine="851"/>
              <w:rPr>
                <w:b/>
                <w:sz w:val="24"/>
                <w:szCs w:val="24"/>
                <w:lang w:val="uk-UA"/>
              </w:rPr>
            </w:pPr>
          </w:p>
        </w:tc>
      </w:tr>
    </w:tbl>
    <w:p w:rsidR="00A31A5F" w:rsidRPr="00245D99" w:rsidRDefault="00A31A5F" w:rsidP="00C40258">
      <w:pPr>
        <w:pStyle w:val="a5"/>
        <w:jc w:val="both"/>
        <w:rPr>
          <w:b w:val="0"/>
          <w:szCs w:val="28"/>
        </w:rPr>
      </w:pPr>
    </w:p>
    <w:p w:rsidR="00C40258" w:rsidRPr="00245D99" w:rsidRDefault="00B51ABE" w:rsidP="001D1E03">
      <w:pPr>
        <w:pStyle w:val="a5"/>
        <w:ind w:firstLine="709"/>
        <w:jc w:val="both"/>
        <w:rPr>
          <w:b w:val="0"/>
          <w:szCs w:val="28"/>
        </w:rPr>
      </w:pPr>
      <w:r w:rsidRPr="00245D99">
        <w:rPr>
          <w:b w:val="0"/>
          <w:szCs w:val="28"/>
        </w:rPr>
        <w:t>Вища рада правосуддя, розглянувши рекомендацію Вищої кваліфікаційної комісії суддів України</w:t>
      </w:r>
      <w:r w:rsidR="000D485E" w:rsidRPr="00245D99">
        <w:rPr>
          <w:b w:val="0"/>
          <w:szCs w:val="28"/>
        </w:rPr>
        <w:t xml:space="preserve">, викладену у рішенні </w:t>
      </w:r>
      <w:r w:rsidR="000D485E" w:rsidRPr="00245D99">
        <w:rPr>
          <w:rFonts w:eastAsia="Calibri"/>
          <w:b w:val="0"/>
          <w:szCs w:val="28"/>
        </w:rPr>
        <w:t>від 7 серпня 2019</w:t>
      </w:r>
      <w:r w:rsidR="001D1E03" w:rsidRPr="00245D99">
        <w:rPr>
          <w:rFonts w:eastAsia="Calibri"/>
          <w:b w:val="0"/>
          <w:szCs w:val="28"/>
        </w:rPr>
        <w:t> </w:t>
      </w:r>
      <w:r w:rsidR="000D485E" w:rsidRPr="00245D99">
        <w:rPr>
          <w:rFonts w:eastAsia="Calibri"/>
          <w:b w:val="0"/>
          <w:szCs w:val="28"/>
        </w:rPr>
        <w:t>року №</w:t>
      </w:r>
      <w:r w:rsidR="000D485E" w:rsidRPr="009B2796">
        <w:rPr>
          <w:rFonts w:eastAsia="Calibri"/>
          <w:b w:val="0"/>
          <w:szCs w:val="28"/>
        </w:rPr>
        <w:t xml:space="preserve"> </w:t>
      </w:r>
      <w:r w:rsidR="009B2796" w:rsidRPr="009B2796">
        <w:rPr>
          <w:rFonts w:eastAsia="Calibri"/>
          <w:b w:val="0"/>
          <w:szCs w:val="28"/>
        </w:rPr>
        <w:t>471</w:t>
      </w:r>
      <w:r w:rsidR="000D485E" w:rsidRPr="00245D99">
        <w:rPr>
          <w:rFonts w:eastAsia="Calibri"/>
          <w:b w:val="0"/>
          <w:szCs w:val="28"/>
        </w:rPr>
        <w:t>/дс-19</w:t>
      </w:r>
      <w:r w:rsidRPr="00245D99">
        <w:rPr>
          <w:b w:val="0"/>
          <w:szCs w:val="28"/>
        </w:rPr>
        <w:t xml:space="preserve">, матеріали </w:t>
      </w:r>
      <w:r w:rsidR="000D485E" w:rsidRPr="00245D99">
        <w:rPr>
          <w:b w:val="0"/>
          <w:szCs w:val="28"/>
        </w:rPr>
        <w:t xml:space="preserve">особової справи (досьє) </w:t>
      </w:r>
      <w:r w:rsidR="00A31A5F" w:rsidRPr="00245D99">
        <w:rPr>
          <w:b w:val="0"/>
          <w:szCs w:val="28"/>
        </w:rPr>
        <w:t xml:space="preserve">кандидата на посаду судді </w:t>
      </w:r>
      <w:r w:rsidRPr="00245D99">
        <w:rPr>
          <w:b w:val="0"/>
          <w:szCs w:val="28"/>
        </w:rPr>
        <w:t>щодо призначен</w:t>
      </w:r>
      <w:bookmarkStart w:id="0" w:name="_GoBack"/>
      <w:bookmarkEnd w:id="0"/>
      <w:r w:rsidRPr="00245D99">
        <w:rPr>
          <w:b w:val="0"/>
          <w:szCs w:val="28"/>
        </w:rPr>
        <w:t>ня</w:t>
      </w:r>
      <w:r w:rsidR="0003262D" w:rsidRPr="00245D99">
        <w:rPr>
          <w:b w:val="0"/>
          <w:szCs w:val="28"/>
        </w:rPr>
        <w:t xml:space="preserve"> </w:t>
      </w:r>
      <w:r w:rsidR="00C40258" w:rsidRPr="00245D99">
        <w:rPr>
          <w:b w:val="0"/>
          <w:szCs w:val="28"/>
        </w:rPr>
        <w:t xml:space="preserve">Петренко Людмили Євгеніївни </w:t>
      </w:r>
      <w:r w:rsidRPr="00245D99">
        <w:rPr>
          <w:b w:val="0"/>
          <w:szCs w:val="28"/>
        </w:rPr>
        <w:t>на посаду судді</w:t>
      </w:r>
      <w:r w:rsidR="0003262D" w:rsidRPr="00245D99">
        <w:rPr>
          <w:b w:val="0"/>
          <w:szCs w:val="28"/>
        </w:rPr>
        <w:t xml:space="preserve"> </w:t>
      </w:r>
      <w:proofErr w:type="spellStart"/>
      <w:r w:rsidR="00C40258" w:rsidRPr="00245D99">
        <w:rPr>
          <w:b w:val="0"/>
          <w:szCs w:val="28"/>
        </w:rPr>
        <w:t>Диканського</w:t>
      </w:r>
      <w:proofErr w:type="spellEnd"/>
      <w:r w:rsidR="00C40258" w:rsidRPr="00245D99">
        <w:rPr>
          <w:b w:val="0"/>
          <w:szCs w:val="28"/>
        </w:rPr>
        <w:t xml:space="preserve"> районного суду Полтавської області</w:t>
      </w:r>
      <w:r w:rsidR="000D485E" w:rsidRPr="00245D99">
        <w:rPr>
          <w:b w:val="0"/>
          <w:i/>
          <w:szCs w:val="28"/>
        </w:rPr>
        <w:t>,</w:t>
      </w:r>
      <w:r w:rsidRPr="00245D99">
        <w:rPr>
          <w:b w:val="0"/>
          <w:i/>
          <w:szCs w:val="28"/>
        </w:rPr>
        <w:t xml:space="preserve"> </w:t>
      </w:r>
      <w:r w:rsidRPr="00245D99">
        <w:rPr>
          <w:b w:val="0"/>
          <w:szCs w:val="28"/>
        </w:rPr>
        <w:t xml:space="preserve">висновок члена Вищої ради правосуддя, </w:t>
      </w:r>
      <w:r w:rsidR="000D485E" w:rsidRPr="00245D99">
        <w:rPr>
          <w:b w:val="0"/>
          <w:szCs w:val="28"/>
        </w:rPr>
        <w:t xml:space="preserve">а також персонально кандидатуру </w:t>
      </w:r>
      <w:r w:rsidR="00C40258" w:rsidRPr="00245D99">
        <w:rPr>
          <w:b w:val="0"/>
          <w:szCs w:val="28"/>
        </w:rPr>
        <w:t>Петренко Л.Є.,</w:t>
      </w:r>
    </w:p>
    <w:p w:rsidR="00B51ABE" w:rsidRPr="00245D99" w:rsidRDefault="00B51ABE" w:rsidP="001D1E03">
      <w:pPr>
        <w:pStyle w:val="a7"/>
        <w:ind w:firstLine="709"/>
        <w:jc w:val="center"/>
        <w:rPr>
          <w:rFonts w:ascii="Times New Roman" w:eastAsia="Calibri" w:hAnsi="Times New Roman" w:cs="Times New Roman"/>
          <w:b/>
          <w:sz w:val="28"/>
          <w:szCs w:val="28"/>
        </w:rPr>
      </w:pPr>
    </w:p>
    <w:p w:rsidR="00B51ABE" w:rsidRPr="00245D99" w:rsidRDefault="00B51ABE" w:rsidP="001D1E03">
      <w:pPr>
        <w:pStyle w:val="a7"/>
        <w:jc w:val="center"/>
        <w:rPr>
          <w:rFonts w:ascii="Times New Roman" w:eastAsia="Calibri" w:hAnsi="Times New Roman" w:cs="Times New Roman"/>
          <w:b/>
          <w:sz w:val="28"/>
          <w:szCs w:val="28"/>
        </w:rPr>
      </w:pPr>
      <w:r w:rsidRPr="00245D99">
        <w:rPr>
          <w:rFonts w:ascii="Times New Roman" w:eastAsia="Calibri" w:hAnsi="Times New Roman" w:cs="Times New Roman"/>
          <w:b/>
          <w:sz w:val="28"/>
          <w:szCs w:val="28"/>
        </w:rPr>
        <w:t xml:space="preserve">встановила: </w:t>
      </w:r>
    </w:p>
    <w:p w:rsidR="00B51ABE" w:rsidRPr="00245D99" w:rsidRDefault="00B51ABE" w:rsidP="00B51ABE">
      <w:pPr>
        <w:pStyle w:val="a7"/>
        <w:ind w:firstLine="709"/>
        <w:jc w:val="center"/>
        <w:rPr>
          <w:rFonts w:ascii="Times New Roman" w:eastAsia="Calibri" w:hAnsi="Times New Roman" w:cs="Times New Roman"/>
          <w:b/>
          <w:sz w:val="28"/>
          <w:szCs w:val="28"/>
        </w:rPr>
      </w:pPr>
    </w:p>
    <w:p w:rsidR="00C40258" w:rsidRPr="00245D99" w:rsidRDefault="002A7D51" w:rsidP="001D1E03">
      <w:pPr>
        <w:pStyle w:val="a7"/>
        <w:jc w:val="both"/>
        <w:rPr>
          <w:rStyle w:val="275pt"/>
          <w:rFonts w:eastAsia="Calibri"/>
          <w:b/>
          <w:color w:val="auto"/>
          <w:sz w:val="28"/>
          <w:szCs w:val="28"/>
        </w:rPr>
      </w:pPr>
      <w:r w:rsidRPr="00245D99">
        <w:rPr>
          <w:rFonts w:ascii="Times New Roman" w:eastAsia="Calibri" w:hAnsi="Times New Roman" w:cs="Times New Roman"/>
          <w:sz w:val="28"/>
          <w:szCs w:val="28"/>
        </w:rPr>
        <w:t>Вища кваліфікаційна к</w:t>
      </w:r>
      <w:r w:rsidR="000D485E" w:rsidRPr="00245D99">
        <w:rPr>
          <w:rFonts w:ascii="Times New Roman" w:eastAsia="Calibri" w:hAnsi="Times New Roman" w:cs="Times New Roman"/>
          <w:sz w:val="28"/>
          <w:szCs w:val="28"/>
        </w:rPr>
        <w:t>омісія</w:t>
      </w:r>
      <w:r w:rsidRPr="00245D99">
        <w:rPr>
          <w:rFonts w:ascii="Times New Roman" w:eastAsia="Calibri" w:hAnsi="Times New Roman" w:cs="Times New Roman"/>
          <w:sz w:val="28"/>
          <w:szCs w:val="28"/>
        </w:rPr>
        <w:t xml:space="preserve"> суддів України (далі – Комісі</w:t>
      </w:r>
      <w:r w:rsidR="00420419" w:rsidRPr="00245D99">
        <w:rPr>
          <w:rFonts w:ascii="Times New Roman" w:eastAsia="Calibri" w:hAnsi="Times New Roman" w:cs="Times New Roman"/>
          <w:sz w:val="28"/>
          <w:szCs w:val="28"/>
        </w:rPr>
        <w:t>я</w:t>
      </w:r>
      <w:r w:rsidRPr="00245D99">
        <w:rPr>
          <w:rFonts w:ascii="Times New Roman" w:eastAsia="Calibri" w:hAnsi="Times New Roman" w:cs="Times New Roman"/>
          <w:sz w:val="28"/>
          <w:szCs w:val="28"/>
        </w:rPr>
        <w:t xml:space="preserve">) </w:t>
      </w:r>
      <w:r w:rsidR="00B51ABE" w:rsidRPr="00245D99">
        <w:rPr>
          <w:rFonts w:ascii="Times New Roman" w:eastAsia="Calibri" w:hAnsi="Times New Roman" w:cs="Times New Roman"/>
          <w:sz w:val="28"/>
          <w:szCs w:val="28"/>
        </w:rPr>
        <w:t xml:space="preserve">рішенням від </w:t>
      </w:r>
      <w:r w:rsidR="00BB1D45" w:rsidRPr="00245D99">
        <w:rPr>
          <w:rFonts w:ascii="Times New Roman" w:eastAsia="Calibri" w:hAnsi="Times New Roman" w:cs="Times New Roman"/>
          <w:sz w:val="28"/>
          <w:szCs w:val="28"/>
        </w:rPr>
        <w:t>7</w:t>
      </w:r>
      <w:r w:rsidR="001D1E03" w:rsidRPr="00245D99">
        <w:rPr>
          <w:rFonts w:ascii="Times New Roman" w:eastAsia="Calibri" w:hAnsi="Times New Roman" w:cs="Times New Roman"/>
          <w:sz w:val="28"/>
          <w:szCs w:val="28"/>
        </w:rPr>
        <w:t> </w:t>
      </w:r>
      <w:r w:rsidR="00BB1D45" w:rsidRPr="00245D99">
        <w:rPr>
          <w:rFonts w:ascii="Times New Roman" w:eastAsia="Calibri" w:hAnsi="Times New Roman" w:cs="Times New Roman"/>
          <w:sz w:val="28"/>
          <w:szCs w:val="28"/>
        </w:rPr>
        <w:t>серпня</w:t>
      </w:r>
      <w:r w:rsidR="00B51ABE" w:rsidRPr="00245D99">
        <w:rPr>
          <w:rFonts w:ascii="Times New Roman" w:eastAsia="Calibri" w:hAnsi="Times New Roman" w:cs="Times New Roman"/>
          <w:sz w:val="28"/>
          <w:szCs w:val="28"/>
        </w:rPr>
        <w:t xml:space="preserve"> 2019 року № </w:t>
      </w:r>
      <w:r w:rsidR="009B2796">
        <w:rPr>
          <w:rFonts w:ascii="Times New Roman" w:eastAsia="Calibri" w:hAnsi="Times New Roman" w:cs="Times New Roman"/>
          <w:sz w:val="28"/>
          <w:szCs w:val="28"/>
        </w:rPr>
        <w:t>471</w:t>
      </w:r>
      <w:r w:rsidR="00B51ABE" w:rsidRPr="00245D99">
        <w:rPr>
          <w:rFonts w:ascii="Times New Roman" w:eastAsia="Calibri" w:hAnsi="Times New Roman" w:cs="Times New Roman"/>
          <w:sz w:val="28"/>
          <w:szCs w:val="28"/>
        </w:rPr>
        <w:t>/дс-19 рекомендувала</w:t>
      </w:r>
      <w:r w:rsidR="0003262D" w:rsidRPr="00245D99">
        <w:rPr>
          <w:rFonts w:ascii="Times New Roman" w:eastAsia="Calibri" w:hAnsi="Times New Roman" w:cs="Times New Roman"/>
          <w:sz w:val="28"/>
          <w:szCs w:val="28"/>
        </w:rPr>
        <w:t xml:space="preserve"> </w:t>
      </w:r>
      <w:r w:rsidR="00C40258" w:rsidRPr="00245D99">
        <w:rPr>
          <w:rFonts w:ascii="Times New Roman" w:hAnsi="Times New Roman" w:cs="Times New Roman"/>
          <w:sz w:val="28"/>
          <w:szCs w:val="28"/>
        </w:rPr>
        <w:t>Петренко Л.Є.</w:t>
      </w:r>
      <w:r w:rsidR="00C40258" w:rsidRPr="00245D99">
        <w:rPr>
          <w:rFonts w:ascii="Times New Roman" w:eastAsia="Calibri" w:hAnsi="Times New Roman" w:cs="Times New Roman"/>
          <w:sz w:val="28"/>
          <w:szCs w:val="28"/>
        </w:rPr>
        <w:t xml:space="preserve"> </w:t>
      </w:r>
      <w:r w:rsidR="0003262D" w:rsidRPr="00245D99">
        <w:rPr>
          <w:rFonts w:ascii="Times New Roman" w:eastAsia="Calibri" w:hAnsi="Times New Roman" w:cs="Times New Roman"/>
          <w:sz w:val="28"/>
          <w:szCs w:val="28"/>
        </w:rPr>
        <w:t>для призначення на посаду судді</w:t>
      </w:r>
      <w:r w:rsidR="009B2796">
        <w:rPr>
          <w:rStyle w:val="275pt"/>
          <w:rFonts w:eastAsia="Calibri"/>
          <w:color w:val="auto"/>
          <w:sz w:val="28"/>
          <w:szCs w:val="28"/>
        </w:rPr>
        <w:t xml:space="preserve"> </w:t>
      </w:r>
      <w:proofErr w:type="spellStart"/>
      <w:r w:rsidR="00C40258" w:rsidRPr="00245D99">
        <w:rPr>
          <w:rFonts w:ascii="Times New Roman" w:hAnsi="Times New Roman"/>
          <w:sz w:val="28"/>
          <w:szCs w:val="28"/>
        </w:rPr>
        <w:t>Диканського</w:t>
      </w:r>
      <w:proofErr w:type="spellEnd"/>
      <w:r w:rsidR="00C40258" w:rsidRPr="00245D99">
        <w:rPr>
          <w:rFonts w:ascii="Times New Roman" w:hAnsi="Times New Roman"/>
          <w:sz w:val="28"/>
          <w:szCs w:val="28"/>
        </w:rPr>
        <w:t xml:space="preserve"> районного суду Полтавської області.</w:t>
      </w:r>
    </w:p>
    <w:p w:rsidR="00C40258" w:rsidRPr="00245D99" w:rsidRDefault="00FB4FA7" w:rsidP="001D1E03">
      <w:pPr>
        <w:ind w:firstLine="709"/>
        <w:jc w:val="both"/>
        <w:rPr>
          <w:rStyle w:val="275pt"/>
          <w:rFonts w:eastAsia="Calibri"/>
          <w:b/>
          <w:color w:val="auto"/>
          <w:sz w:val="28"/>
          <w:szCs w:val="28"/>
        </w:rPr>
      </w:pPr>
      <w:r w:rsidRPr="00245D99">
        <w:rPr>
          <w:lang w:val="uk-UA"/>
        </w:rPr>
        <w:t>За результатами попереднього розгляду матеріалів член Вищої ради правосуддя</w:t>
      </w:r>
      <w:r w:rsidR="000A04CF" w:rsidRPr="00245D99">
        <w:rPr>
          <w:lang w:val="uk-UA"/>
        </w:rPr>
        <w:t xml:space="preserve"> </w:t>
      </w:r>
      <w:proofErr w:type="spellStart"/>
      <w:r w:rsidR="000A04CF" w:rsidRPr="00245D99">
        <w:rPr>
          <w:lang w:val="uk-UA"/>
        </w:rPr>
        <w:t>Шапран</w:t>
      </w:r>
      <w:proofErr w:type="spellEnd"/>
      <w:r w:rsidR="000A04CF" w:rsidRPr="00245D99">
        <w:rPr>
          <w:lang w:val="uk-UA"/>
        </w:rPr>
        <w:t xml:space="preserve"> В.В. </w:t>
      </w:r>
      <w:r w:rsidRPr="00245D99">
        <w:rPr>
          <w:lang w:val="uk-UA"/>
        </w:rPr>
        <w:t>склав висновок про можливість призначення</w:t>
      </w:r>
      <w:r w:rsidR="000A04CF" w:rsidRPr="00245D99">
        <w:rPr>
          <w:lang w:val="uk-UA"/>
        </w:rPr>
        <w:t xml:space="preserve"> </w:t>
      </w:r>
      <w:r w:rsidR="00C40258" w:rsidRPr="00245D99">
        <w:rPr>
          <w:lang w:val="uk-UA"/>
        </w:rPr>
        <w:t>Петренко Л.Є.</w:t>
      </w:r>
      <w:r w:rsidR="00C40258" w:rsidRPr="00245D99">
        <w:rPr>
          <w:rFonts w:eastAsia="Calibri"/>
          <w:lang w:val="uk-UA"/>
        </w:rPr>
        <w:t xml:space="preserve"> </w:t>
      </w:r>
      <w:r w:rsidR="000A04CF" w:rsidRPr="00245D99">
        <w:rPr>
          <w:rFonts w:eastAsia="Calibri"/>
          <w:lang w:val="uk-UA"/>
        </w:rPr>
        <w:t>на посаду судді</w:t>
      </w:r>
      <w:r w:rsidR="009B2796">
        <w:rPr>
          <w:rStyle w:val="275pt"/>
          <w:rFonts w:eastAsia="Calibri"/>
          <w:color w:val="auto"/>
          <w:sz w:val="28"/>
          <w:szCs w:val="28"/>
        </w:rPr>
        <w:t xml:space="preserve"> </w:t>
      </w:r>
      <w:proofErr w:type="spellStart"/>
      <w:r w:rsidR="00C40258" w:rsidRPr="00245D99">
        <w:rPr>
          <w:lang w:val="uk-UA"/>
        </w:rPr>
        <w:t>Диканського</w:t>
      </w:r>
      <w:proofErr w:type="spellEnd"/>
      <w:r w:rsidR="00C40258" w:rsidRPr="00245D99">
        <w:rPr>
          <w:lang w:val="uk-UA"/>
        </w:rPr>
        <w:t xml:space="preserve"> районного суду Полтавської області.</w:t>
      </w:r>
    </w:p>
    <w:p w:rsidR="00B51ABE" w:rsidRPr="00245D99" w:rsidRDefault="00B51ABE" w:rsidP="001D1E03">
      <w:pPr>
        <w:pStyle w:val="a7"/>
        <w:ind w:firstLine="709"/>
        <w:jc w:val="both"/>
        <w:rPr>
          <w:rStyle w:val="FontStyle19"/>
          <w:rFonts w:eastAsia="Calibri"/>
          <w:b w:val="0"/>
          <w:sz w:val="28"/>
          <w:szCs w:val="28"/>
          <w:lang w:eastAsia="uk-UA"/>
        </w:rPr>
      </w:pPr>
      <w:r w:rsidRPr="00245D99">
        <w:rPr>
          <w:rStyle w:val="FontStyle19"/>
          <w:rFonts w:eastAsia="Calibri"/>
          <w:b w:val="0"/>
          <w:sz w:val="28"/>
          <w:szCs w:val="28"/>
          <w:lang w:eastAsia="uk-UA"/>
        </w:rPr>
        <w:t>Заслухавши доповідача – члена Вищої ради правосуддя</w:t>
      </w:r>
      <w:r w:rsidR="000A04CF" w:rsidRPr="00245D99">
        <w:rPr>
          <w:rStyle w:val="FontStyle19"/>
          <w:rFonts w:eastAsia="Calibri"/>
          <w:b w:val="0"/>
          <w:sz w:val="28"/>
          <w:szCs w:val="28"/>
          <w:lang w:eastAsia="uk-UA"/>
        </w:rPr>
        <w:t xml:space="preserve"> </w:t>
      </w:r>
      <w:proofErr w:type="spellStart"/>
      <w:r w:rsidR="000A04CF" w:rsidRPr="00245D99">
        <w:rPr>
          <w:rStyle w:val="FontStyle19"/>
          <w:rFonts w:eastAsia="Calibri"/>
          <w:b w:val="0"/>
          <w:sz w:val="28"/>
          <w:szCs w:val="28"/>
          <w:lang w:eastAsia="uk-UA"/>
        </w:rPr>
        <w:t>Шапрана</w:t>
      </w:r>
      <w:proofErr w:type="spellEnd"/>
      <w:r w:rsidR="000A04CF" w:rsidRPr="00245D99">
        <w:rPr>
          <w:rStyle w:val="FontStyle19"/>
          <w:rFonts w:eastAsia="Calibri"/>
          <w:b w:val="0"/>
          <w:sz w:val="28"/>
          <w:szCs w:val="28"/>
          <w:lang w:eastAsia="uk-UA"/>
        </w:rPr>
        <w:t xml:space="preserve"> В.В.</w:t>
      </w:r>
      <w:r w:rsidRPr="00245D99">
        <w:rPr>
          <w:rFonts w:ascii="Times New Roman" w:eastAsia="Calibri" w:hAnsi="Times New Roman" w:cs="Times New Roman"/>
          <w:sz w:val="28"/>
          <w:szCs w:val="28"/>
          <w:lang w:eastAsia="uk-UA" w:bidi="uk-UA"/>
        </w:rPr>
        <w:t>,</w:t>
      </w:r>
      <w:r w:rsidRPr="00245D99">
        <w:rPr>
          <w:rStyle w:val="FontStyle19"/>
          <w:rFonts w:eastAsia="Calibri"/>
          <w:b w:val="0"/>
          <w:sz w:val="28"/>
          <w:szCs w:val="28"/>
          <w:lang w:eastAsia="uk-UA"/>
        </w:rPr>
        <w:t xml:space="preserve"> розглянувши кандидатуру</w:t>
      </w:r>
      <w:r w:rsidR="000A04CF" w:rsidRPr="00245D99">
        <w:rPr>
          <w:rStyle w:val="FontStyle19"/>
          <w:rFonts w:eastAsia="Calibri"/>
          <w:b w:val="0"/>
          <w:sz w:val="28"/>
          <w:szCs w:val="28"/>
          <w:lang w:eastAsia="uk-UA"/>
        </w:rPr>
        <w:t xml:space="preserve"> </w:t>
      </w:r>
      <w:r w:rsidR="00C40258" w:rsidRPr="00245D99">
        <w:rPr>
          <w:rFonts w:ascii="Times New Roman" w:hAnsi="Times New Roman" w:cs="Times New Roman"/>
          <w:sz w:val="28"/>
          <w:szCs w:val="28"/>
        </w:rPr>
        <w:t>Петренко Л.Є.,</w:t>
      </w:r>
      <w:r w:rsidR="00C40258" w:rsidRPr="00245D99">
        <w:rPr>
          <w:rStyle w:val="FontStyle19"/>
          <w:rFonts w:eastAsia="Calibri"/>
          <w:b w:val="0"/>
          <w:sz w:val="28"/>
          <w:szCs w:val="28"/>
          <w:lang w:eastAsia="uk-UA"/>
        </w:rPr>
        <w:t xml:space="preserve"> </w:t>
      </w:r>
      <w:r w:rsidRPr="00245D99">
        <w:rPr>
          <w:rStyle w:val="FontStyle19"/>
          <w:rFonts w:eastAsia="Calibri"/>
          <w:b w:val="0"/>
          <w:sz w:val="28"/>
          <w:szCs w:val="28"/>
          <w:lang w:eastAsia="uk-UA"/>
        </w:rPr>
        <w:t>Вища рада правосуддя встановила таке.</w:t>
      </w:r>
    </w:p>
    <w:p w:rsidR="00EA7102" w:rsidRPr="00245D99" w:rsidRDefault="00F61331" w:rsidP="001D1E03">
      <w:pPr>
        <w:ind w:firstLine="709"/>
        <w:jc w:val="both"/>
        <w:rPr>
          <w:lang w:val="uk-UA" w:eastAsia="uk-UA" w:bidi="uk-UA"/>
        </w:rPr>
      </w:pPr>
      <w:r w:rsidRPr="00245D99">
        <w:rPr>
          <w:lang w:val="uk-UA" w:eastAsia="uk-UA" w:bidi="uk-UA"/>
        </w:rPr>
        <w:t xml:space="preserve">Рішенням Комісії від </w:t>
      </w:r>
      <w:r w:rsidR="00EA7102" w:rsidRPr="00245D99">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B2796" w:rsidRDefault="00C40258" w:rsidP="009B2796">
      <w:pPr>
        <w:ind w:firstLine="709"/>
        <w:jc w:val="both"/>
        <w:rPr>
          <w:rFonts w:eastAsia="Calibri"/>
          <w:lang w:val="uk-UA"/>
        </w:rPr>
      </w:pPr>
      <w:r w:rsidRPr="00245D99">
        <w:rPr>
          <w:lang w:val="uk-UA"/>
        </w:rPr>
        <w:t>Петренко Л.Є.</w:t>
      </w:r>
      <w:r w:rsidRPr="00245D99">
        <w:rPr>
          <w:rFonts w:eastAsia="Calibri"/>
          <w:lang w:val="uk-UA"/>
        </w:rPr>
        <w:t xml:space="preserve"> 10 </w:t>
      </w:r>
      <w:r w:rsidR="000A04CF" w:rsidRPr="00245D99">
        <w:rPr>
          <w:rStyle w:val="275pt"/>
          <w:rFonts w:eastAsia="Calibri"/>
          <w:color w:val="auto"/>
          <w:sz w:val="28"/>
          <w:szCs w:val="28"/>
          <w:lang w:bidi="ru-RU"/>
        </w:rPr>
        <w:t>травня</w:t>
      </w:r>
      <w:r w:rsidR="000A04CF" w:rsidRPr="00245D99">
        <w:rPr>
          <w:lang w:val="uk-UA" w:eastAsia="uk-UA" w:bidi="uk-UA"/>
        </w:rPr>
        <w:t xml:space="preserve"> 2017 року звернулася</w:t>
      </w:r>
      <w:r w:rsidR="0057342E" w:rsidRPr="00245D99">
        <w:rPr>
          <w:lang w:val="uk-UA" w:eastAsia="uk-UA" w:bidi="uk-UA"/>
        </w:rPr>
        <w:t xml:space="preserve"> до Ком</w:t>
      </w:r>
      <w:r w:rsidR="0055154E" w:rsidRPr="00245D99">
        <w:rPr>
          <w:lang w:val="uk-UA" w:eastAsia="uk-UA" w:bidi="uk-UA"/>
        </w:rPr>
        <w:t>ісії із заявою</w:t>
      </w:r>
      <w:r w:rsidR="00245D99">
        <w:rPr>
          <w:lang w:val="uk-UA" w:eastAsia="uk-UA" w:bidi="uk-UA"/>
        </w:rPr>
        <w:t xml:space="preserve"> про допуск її </w:t>
      </w:r>
      <w:r w:rsidR="0055154E" w:rsidRPr="00245D99">
        <w:rPr>
          <w:lang w:val="uk-UA" w:eastAsia="uk-UA" w:bidi="uk-UA"/>
        </w:rPr>
        <w:t xml:space="preserve"> </w:t>
      </w:r>
      <w:r w:rsidR="0057342E" w:rsidRPr="00245D99">
        <w:rPr>
          <w:lang w:val="uk-UA" w:eastAsia="uk-UA" w:bidi="uk-UA"/>
        </w:rPr>
        <w:t>до участі у доборі кандидатів на посаду судді місцевого суду</w:t>
      </w:r>
      <w:r w:rsidR="00DA4A66" w:rsidRPr="00245D99">
        <w:rPr>
          <w:lang w:val="uk-UA" w:eastAsia="uk-UA" w:bidi="uk-UA"/>
        </w:rPr>
        <w:t>.</w:t>
      </w:r>
    </w:p>
    <w:p w:rsidR="00F9497D" w:rsidRPr="009B2796" w:rsidRDefault="00F9497D" w:rsidP="009B2796">
      <w:pPr>
        <w:ind w:firstLine="709"/>
        <w:jc w:val="both"/>
        <w:rPr>
          <w:rFonts w:eastAsia="Calibri"/>
          <w:lang w:val="uk-UA"/>
        </w:rPr>
      </w:pPr>
      <w:r w:rsidRPr="00245D99">
        <w:rPr>
          <w:lang w:val="uk-UA" w:eastAsia="uk-UA" w:bidi="uk-UA"/>
        </w:rPr>
        <w:t>Кандидат</w:t>
      </w:r>
      <w:r w:rsidRPr="00245D99">
        <w:rPr>
          <w:i/>
          <w:lang w:val="uk-UA" w:eastAsia="uk-UA" w:bidi="uk-UA"/>
        </w:rPr>
        <w:t xml:space="preserve"> </w:t>
      </w:r>
      <w:r w:rsidR="002A7D51" w:rsidRPr="00245D99">
        <w:rPr>
          <w:i/>
          <w:lang w:val="uk-UA" w:eastAsia="uk-UA" w:bidi="uk-UA"/>
        </w:rPr>
        <w:t>–</w:t>
      </w:r>
      <w:r w:rsidRPr="00245D99">
        <w:rPr>
          <w:i/>
          <w:lang w:val="uk-UA" w:eastAsia="uk-UA" w:bidi="uk-UA"/>
        </w:rPr>
        <w:t xml:space="preserve"> </w:t>
      </w:r>
      <w:r w:rsidR="00C40258" w:rsidRPr="00245D99">
        <w:rPr>
          <w:lang w:val="uk-UA"/>
        </w:rPr>
        <w:t>Петренко Людмил</w:t>
      </w:r>
      <w:r w:rsidR="00245D99">
        <w:rPr>
          <w:lang w:val="uk-UA"/>
        </w:rPr>
        <w:t>а</w:t>
      </w:r>
      <w:r w:rsidR="00C40258" w:rsidRPr="00245D99">
        <w:rPr>
          <w:lang w:val="uk-UA"/>
        </w:rPr>
        <w:t xml:space="preserve"> Євгеніївн</w:t>
      </w:r>
      <w:r w:rsidR="009B2796">
        <w:rPr>
          <w:lang w:val="uk-UA"/>
        </w:rPr>
        <w:t>а,</w:t>
      </w:r>
      <w:r w:rsidR="00C40258" w:rsidRPr="00245D99">
        <w:rPr>
          <w:lang w:val="uk-UA"/>
        </w:rPr>
        <w:t xml:space="preserve"> громадянка України,                              </w:t>
      </w:r>
      <w:r w:rsidR="0096233E">
        <w:rPr>
          <w:lang w:val="uk-UA"/>
        </w:rPr>
        <w:t>_______</w:t>
      </w:r>
      <w:r w:rsidR="00C40258" w:rsidRPr="00245D99">
        <w:rPr>
          <w:lang w:val="uk-UA"/>
        </w:rPr>
        <w:t xml:space="preserve"> року народження. У 2009 році закінчила Національний юридичний університет імені Ярослава Мудрого</w:t>
      </w:r>
      <w:r w:rsidR="00C40258" w:rsidRPr="00245D99">
        <w:rPr>
          <w:lang w:val="uk-UA" w:eastAsia="uk-UA" w:bidi="uk-UA"/>
        </w:rPr>
        <w:t xml:space="preserve"> </w:t>
      </w:r>
      <w:r w:rsidR="000A04CF" w:rsidRPr="00245D99">
        <w:rPr>
          <w:lang w:val="uk-UA"/>
        </w:rPr>
        <w:t>за спеціальністю «Правознавство».</w:t>
      </w:r>
      <w:r w:rsidR="00C03411" w:rsidRPr="00245D99">
        <w:rPr>
          <w:lang w:val="uk-UA"/>
        </w:rPr>
        <w:t xml:space="preserve"> У </w:t>
      </w:r>
      <w:r w:rsidR="0096233E">
        <w:rPr>
          <w:lang w:val="uk-UA"/>
        </w:rPr>
        <w:br/>
      </w:r>
      <w:r w:rsidR="00C03411" w:rsidRPr="00245D99">
        <w:rPr>
          <w:lang w:val="uk-UA"/>
        </w:rPr>
        <w:t>2011 році отримала</w:t>
      </w:r>
      <w:r w:rsidR="00245D99" w:rsidRPr="00245D99">
        <w:rPr>
          <w:lang w:val="uk-UA"/>
        </w:rPr>
        <w:t xml:space="preserve"> ступінь </w:t>
      </w:r>
      <w:r w:rsidR="00C03411" w:rsidRPr="00245D99">
        <w:rPr>
          <w:lang w:val="uk-UA"/>
        </w:rPr>
        <w:t>магістра у</w:t>
      </w:r>
      <w:r w:rsidR="00245D99">
        <w:rPr>
          <w:lang w:val="uk-UA"/>
        </w:rPr>
        <w:t xml:space="preserve"> </w:t>
      </w:r>
      <w:r w:rsidR="00C03411" w:rsidRPr="00245D99">
        <w:rPr>
          <w:lang w:val="uk-UA"/>
        </w:rPr>
        <w:t xml:space="preserve">вищому навчальному закладі. </w:t>
      </w:r>
      <w:r w:rsidRPr="00245D99">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245D99">
        <w:rPr>
          <w:lang w:val="uk-UA"/>
        </w:rPr>
        <w:t>, доброчесн</w:t>
      </w:r>
      <w:r w:rsidRPr="00245D99">
        <w:rPr>
          <w:lang w:val="uk-UA"/>
        </w:rPr>
        <w:t xml:space="preserve">ою та володіє державною мовою. </w:t>
      </w:r>
    </w:p>
    <w:p w:rsidR="00C15108" w:rsidRPr="00245D99" w:rsidRDefault="00C538B8" w:rsidP="001D1E03">
      <w:pPr>
        <w:ind w:firstLine="709"/>
        <w:jc w:val="both"/>
        <w:rPr>
          <w:lang w:val="uk-UA" w:eastAsia="uk-UA" w:bidi="uk-UA"/>
        </w:rPr>
      </w:pPr>
      <w:r w:rsidRPr="00245D99">
        <w:rPr>
          <w:lang w:val="uk-UA" w:eastAsia="uk-UA" w:bidi="uk-UA"/>
        </w:rPr>
        <w:lastRenderedPageBreak/>
        <w:t>Рішенням Комісії від 19 квітня 2019 року № 54/зп-19 визначено</w:t>
      </w:r>
      <w:r w:rsidR="00C15108" w:rsidRPr="00245D99">
        <w:rPr>
          <w:lang w:val="uk-UA" w:eastAsia="uk-UA" w:bidi="uk-UA"/>
        </w:rPr>
        <w:t>, зокрема</w:t>
      </w:r>
      <w:r w:rsidR="009B2796">
        <w:rPr>
          <w:lang w:val="uk-UA" w:eastAsia="uk-UA" w:bidi="uk-UA"/>
        </w:rPr>
        <w:t>,</w:t>
      </w:r>
      <w:r w:rsidRPr="00245D99">
        <w:rPr>
          <w:lang w:val="uk-UA" w:eastAsia="uk-UA" w:bidi="uk-UA"/>
        </w:rPr>
        <w:t xml:space="preserve"> рейтинг кандидатів на посаду судді місцевого загального суду та зараховано </w:t>
      </w:r>
      <w:r w:rsidR="00C15108" w:rsidRPr="00245D99">
        <w:rPr>
          <w:lang w:val="uk-UA" w:eastAsia="uk-UA" w:bidi="uk-UA"/>
        </w:rPr>
        <w:t>їх</w:t>
      </w:r>
      <w:r w:rsidRPr="00245D99">
        <w:rPr>
          <w:lang w:val="uk-UA" w:eastAsia="uk-UA" w:bidi="uk-UA"/>
        </w:rPr>
        <w:t xml:space="preserve"> до резерву на заміщення вакантних посад суд</w:t>
      </w:r>
      <w:r w:rsidR="00C15108" w:rsidRPr="00245D99">
        <w:rPr>
          <w:lang w:val="uk-UA" w:eastAsia="uk-UA" w:bidi="uk-UA"/>
        </w:rPr>
        <w:t>д</w:t>
      </w:r>
      <w:r w:rsidRPr="00245D99">
        <w:rPr>
          <w:lang w:val="uk-UA" w:eastAsia="uk-UA" w:bidi="uk-UA"/>
        </w:rPr>
        <w:t>ів місцев</w:t>
      </w:r>
      <w:r w:rsidR="002A7D51" w:rsidRPr="00245D99">
        <w:rPr>
          <w:lang w:val="uk-UA" w:eastAsia="uk-UA" w:bidi="uk-UA"/>
        </w:rPr>
        <w:t>их</w:t>
      </w:r>
      <w:r w:rsidRPr="00245D99">
        <w:rPr>
          <w:lang w:val="uk-UA" w:eastAsia="uk-UA" w:bidi="uk-UA"/>
        </w:rPr>
        <w:t xml:space="preserve"> загальн</w:t>
      </w:r>
      <w:r w:rsidR="002A7D51" w:rsidRPr="00245D99">
        <w:rPr>
          <w:lang w:val="uk-UA" w:eastAsia="uk-UA" w:bidi="uk-UA"/>
        </w:rPr>
        <w:t>их</w:t>
      </w:r>
      <w:r w:rsidRPr="00245D99">
        <w:rPr>
          <w:lang w:val="uk-UA" w:eastAsia="uk-UA" w:bidi="uk-UA"/>
        </w:rPr>
        <w:t xml:space="preserve"> суд</w:t>
      </w:r>
      <w:r w:rsidR="002A7D51" w:rsidRPr="00245D99">
        <w:rPr>
          <w:lang w:val="uk-UA" w:eastAsia="uk-UA" w:bidi="uk-UA"/>
        </w:rPr>
        <w:t>ів</w:t>
      </w:r>
      <w:r w:rsidRPr="00245D99">
        <w:rPr>
          <w:lang w:val="uk-UA" w:eastAsia="uk-UA" w:bidi="uk-UA"/>
        </w:rPr>
        <w:t xml:space="preserve"> межах процедури добору кандидатів на посаду судді місцев</w:t>
      </w:r>
      <w:r w:rsidR="00F61331" w:rsidRPr="00245D99">
        <w:rPr>
          <w:lang w:val="uk-UA" w:eastAsia="uk-UA" w:bidi="uk-UA"/>
        </w:rPr>
        <w:t xml:space="preserve">ого суду, оголошеного Комісією </w:t>
      </w:r>
      <w:r w:rsidRPr="00245D99">
        <w:rPr>
          <w:lang w:val="uk-UA" w:eastAsia="uk-UA" w:bidi="uk-UA"/>
        </w:rPr>
        <w:t xml:space="preserve">3 квітня 2017 року. </w:t>
      </w:r>
    </w:p>
    <w:p w:rsidR="009B2796" w:rsidRDefault="00C15108" w:rsidP="009B2796">
      <w:pPr>
        <w:ind w:firstLine="709"/>
        <w:jc w:val="both"/>
        <w:rPr>
          <w:lang w:val="uk-UA" w:eastAsia="uk-UA" w:bidi="uk-UA"/>
        </w:rPr>
      </w:pPr>
      <w:r w:rsidRPr="00245D99">
        <w:rPr>
          <w:lang w:val="uk-UA" w:eastAsia="uk-UA" w:bidi="uk-UA"/>
        </w:rPr>
        <w:t>Вказаним рішенням Комісії</w:t>
      </w:r>
      <w:r w:rsidR="00C538B8" w:rsidRPr="00245D99">
        <w:rPr>
          <w:lang w:val="uk-UA" w:eastAsia="uk-UA" w:bidi="uk-UA"/>
        </w:rPr>
        <w:t xml:space="preserve"> до резерву на заміщення вакантних посад суддів місцев</w:t>
      </w:r>
      <w:r w:rsidR="002A7D51" w:rsidRPr="00245D99">
        <w:rPr>
          <w:lang w:val="uk-UA" w:eastAsia="uk-UA" w:bidi="uk-UA"/>
        </w:rPr>
        <w:t>их</w:t>
      </w:r>
      <w:r w:rsidR="00C538B8" w:rsidRPr="00245D99">
        <w:rPr>
          <w:lang w:val="uk-UA" w:eastAsia="uk-UA" w:bidi="uk-UA"/>
        </w:rPr>
        <w:t xml:space="preserve"> загальн</w:t>
      </w:r>
      <w:r w:rsidR="002A7D51" w:rsidRPr="00245D99">
        <w:rPr>
          <w:lang w:val="uk-UA" w:eastAsia="uk-UA" w:bidi="uk-UA"/>
        </w:rPr>
        <w:t>их</w:t>
      </w:r>
      <w:r w:rsidR="00C538B8" w:rsidRPr="00245D99">
        <w:rPr>
          <w:lang w:val="uk-UA" w:eastAsia="uk-UA" w:bidi="uk-UA"/>
        </w:rPr>
        <w:t xml:space="preserve"> суд</w:t>
      </w:r>
      <w:r w:rsidR="002A7D51" w:rsidRPr="00245D99">
        <w:rPr>
          <w:lang w:val="uk-UA" w:eastAsia="uk-UA" w:bidi="uk-UA"/>
        </w:rPr>
        <w:t>ів</w:t>
      </w:r>
      <w:r w:rsidR="00C538B8" w:rsidRPr="00245D99">
        <w:rPr>
          <w:lang w:val="uk-UA" w:eastAsia="uk-UA" w:bidi="uk-UA"/>
        </w:rPr>
        <w:t xml:space="preserve"> зараховано</w:t>
      </w:r>
      <w:r w:rsidR="000A04CF" w:rsidRPr="00245D99">
        <w:rPr>
          <w:lang w:val="uk-UA" w:eastAsia="uk-UA" w:bidi="uk-UA"/>
        </w:rPr>
        <w:t xml:space="preserve"> </w:t>
      </w:r>
      <w:r w:rsidR="00C03411" w:rsidRPr="00245D99">
        <w:rPr>
          <w:lang w:val="uk-UA"/>
        </w:rPr>
        <w:t>Петренко Л.Є.,</w:t>
      </w:r>
      <w:r w:rsidR="00C03411" w:rsidRPr="00245D99">
        <w:rPr>
          <w:lang w:val="uk-UA" w:eastAsia="uk-UA" w:bidi="uk-UA"/>
        </w:rPr>
        <w:t xml:space="preserve"> </w:t>
      </w:r>
      <w:r w:rsidR="00C538B8" w:rsidRPr="00245D99">
        <w:rPr>
          <w:lang w:val="uk-UA" w:eastAsia="uk-UA" w:bidi="uk-UA"/>
        </w:rPr>
        <w:t>як</w:t>
      </w:r>
      <w:r w:rsidR="000A04CF" w:rsidRPr="00245D99">
        <w:rPr>
          <w:lang w:val="uk-UA" w:eastAsia="uk-UA" w:bidi="uk-UA"/>
        </w:rPr>
        <w:t>а</w:t>
      </w:r>
      <w:r w:rsidR="00C538B8" w:rsidRPr="00245D99">
        <w:rPr>
          <w:lang w:val="uk-UA" w:eastAsia="uk-UA" w:bidi="uk-UA"/>
        </w:rPr>
        <w:t xml:space="preserve"> за результат</w:t>
      </w:r>
      <w:r w:rsidR="002A7D51" w:rsidRPr="00245D99">
        <w:rPr>
          <w:lang w:val="uk-UA" w:eastAsia="uk-UA" w:bidi="uk-UA"/>
        </w:rPr>
        <w:t>а</w:t>
      </w:r>
      <w:r w:rsidR="00C538B8" w:rsidRPr="00245D99">
        <w:rPr>
          <w:lang w:val="uk-UA" w:eastAsia="uk-UA" w:bidi="uk-UA"/>
        </w:rPr>
        <w:t>м</w:t>
      </w:r>
      <w:r w:rsidR="002A7D51" w:rsidRPr="00245D99">
        <w:rPr>
          <w:lang w:val="uk-UA" w:eastAsia="uk-UA" w:bidi="uk-UA"/>
        </w:rPr>
        <w:t>и</w:t>
      </w:r>
      <w:r w:rsidR="00C538B8" w:rsidRPr="00245D99">
        <w:rPr>
          <w:lang w:val="uk-UA" w:eastAsia="uk-UA" w:bidi="uk-UA"/>
        </w:rPr>
        <w:t xml:space="preserve"> кваліфікаційного іспиту набра</w:t>
      </w:r>
      <w:r w:rsidR="00872023" w:rsidRPr="00245D99">
        <w:rPr>
          <w:lang w:val="uk-UA" w:eastAsia="uk-UA" w:bidi="uk-UA"/>
        </w:rPr>
        <w:t>ла</w:t>
      </w:r>
      <w:r w:rsidR="000A04CF" w:rsidRPr="00245D99">
        <w:rPr>
          <w:lang w:val="uk-UA" w:eastAsia="uk-UA" w:bidi="uk-UA"/>
        </w:rPr>
        <w:t xml:space="preserve"> </w:t>
      </w:r>
      <w:r w:rsidR="00C03411" w:rsidRPr="00245D99">
        <w:rPr>
          <w:lang w:val="uk-UA" w:eastAsia="uk-UA" w:bidi="uk-UA"/>
        </w:rPr>
        <w:t>192,875 бал</w:t>
      </w:r>
      <w:r w:rsidR="009B2796">
        <w:rPr>
          <w:lang w:val="uk-UA" w:eastAsia="uk-UA" w:bidi="uk-UA"/>
        </w:rPr>
        <w:t>а</w:t>
      </w:r>
      <w:r w:rsidR="00C03411" w:rsidRPr="00245D99">
        <w:rPr>
          <w:lang w:val="uk-UA" w:eastAsia="uk-UA" w:bidi="uk-UA"/>
        </w:rPr>
        <w:t xml:space="preserve"> та займає </w:t>
      </w:r>
      <w:r w:rsidR="009B2796">
        <w:rPr>
          <w:lang w:val="uk-UA" w:eastAsia="uk-UA" w:bidi="uk-UA"/>
        </w:rPr>
        <w:t>49 (</w:t>
      </w:r>
      <w:r w:rsidR="00C03411" w:rsidRPr="00245D99">
        <w:rPr>
          <w:lang w:val="uk-UA" w:eastAsia="uk-UA" w:bidi="uk-UA"/>
        </w:rPr>
        <w:t>сорок дев’яту</w:t>
      </w:r>
      <w:r w:rsidR="009B2796">
        <w:rPr>
          <w:lang w:val="uk-UA" w:eastAsia="uk-UA" w:bidi="uk-UA"/>
        </w:rPr>
        <w:t xml:space="preserve">) </w:t>
      </w:r>
      <w:r w:rsidR="00C538B8" w:rsidRPr="00245D99">
        <w:rPr>
          <w:lang w:val="uk-UA" w:eastAsia="uk-UA" w:bidi="uk-UA"/>
        </w:rPr>
        <w:t>позицію в рейтингу кандидатів на посаду судді місцевого загального суду.</w:t>
      </w:r>
    </w:p>
    <w:p w:rsidR="00E27AD0" w:rsidRPr="00245D99" w:rsidRDefault="00E27AD0" w:rsidP="009B2796">
      <w:pPr>
        <w:ind w:firstLine="709"/>
        <w:jc w:val="both"/>
        <w:rPr>
          <w:lang w:val="uk-UA" w:eastAsia="uk-UA" w:bidi="uk-UA"/>
        </w:rPr>
      </w:pPr>
      <w:r w:rsidRPr="00245D99">
        <w:rPr>
          <w:bCs/>
          <w:lang w:val="uk-UA" w:eastAsia="uk-UA" w:bidi="uk-UA"/>
        </w:rPr>
        <w:t>Вища рада правосуддя 18 липня 2019 року</w:t>
      </w:r>
      <w:r w:rsidR="009B2796">
        <w:rPr>
          <w:bCs/>
          <w:lang w:val="uk-UA" w:eastAsia="uk-UA" w:bidi="uk-UA"/>
        </w:rPr>
        <w:t xml:space="preserve">, </w:t>
      </w:r>
      <w:r w:rsidRPr="00245D99">
        <w:rPr>
          <w:bCs/>
          <w:lang w:val="uk-UA" w:eastAsia="uk-UA" w:bidi="uk-UA"/>
        </w:rPr>
        <w:t>на підставі пункту 4 частини першої статті 73 Закону України «Про Вищу раду правос</w:t>
      </w:r>
      <w:r w:rsidR="008B472D" w:rsidRPr="00245D99">
        <w:rPr>
          <w:bCs/>
          <w:lang w:val="uk-UA" w:eastAsia="uk-UA" w:bidi="uk-UA"/>
        </w:rPr>
        <w:t>у</w:t>
      </w:r>
      <w:r w:rsidRPr="00245D99">
        <w:rPr>
          <w:bCs/>
          <w:lang w:val="uk-UA" w:eastAsia="uk-UA" w:bidi="uk-UA"/>
        </w:rPr>
        <w:t>ддя» звернулася до Комісії та з</w:t>
      </w:r>
      <w:r w:rsidR="00420419" w:rsidRPr="00245D99">
        <w:rPr>
          <w:bCs/>
          <w:lang w:val="uk-UA" w:eastAsia="uk-UA" w:bidi="uk-UA"/>
        </w:rPr>
        <w:t>аз</w:t>
      </w:r>
      <w:r w:rsidR="009B2796">
        <w:rPr>
          <w:bCs/>
          <w:lang w:val="uk-UA" w:eastAsia="uk-UA" w:bidi="uk-UA"/>
        </w:rPr>
        <w:t xml:space="preserve">начила про </w:t>
      </w:r>
      <w:r w:rsidRPr="00245D99">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45D99" w:rsidRDefault="00C538B8" w:rsidP="001D1E03">
      <w:pPr>
        <w:ind w:firstLine="709"/>
        <w:jc w:val="both"/>
        <w:rPr>
          <w:lang w:val="uk-UA" w:eastAsia="uk-UA" w:bidi="uk-UA"/>
        </w:rPr>
      </w:pPr>
      <w:r w:rsidRPr="00245D99">
        <w:rPr>
          <w:lang w:val="uk-UA" w:eastAsia="uk-UA" w:bidi="uk-UA"/>
        </w:rPr>
        <w:t xml:space="preserve">Рішенням Комісії </w:t>
      </w:r>
      <w:r w:rsidR="00013B6A" w:rsidRPr="00245D99">
        <w:rPr>
          <w:lang w:val="uk-UA" w:eastAsia="uk-UA" w:bidi="uk-UA"/>
        </w:rPr>
        <w:t>від 19 липня 2019 року № 101/дс</w:t>
      </w:r>
      <w:r w:rsidRPr="00245D99">
        <w:rPr>
          <w:lang w:val="uk-UA" w:eastAsia="uk-UA" w:bidi="uk-UA"/>
        </w:rPr>
        <w:t xml:space="preserve">-19 </w:t>
      </w:r>
      <w:r w:rsidR="00C03411" w:rsidRPr="00245D99">
        <w:rPr>
          <w:lang w:val="uk-UA"/>
        </w:rPr>
        <w:t>Петренко Л.Є.</w:t>
      </w:r>
      <w:r w:rsidR="00C03411" w:rsidRPr="00245D99">
        <w:rPr>
          <w:lang w:val="uk-UA" w:eastAsia="uk-UA" w:bidi="uk-UA"/>
        </w:rPr>
        <w:t xml:space="preserve"> </w:t>
      </w:r>
      <w:r w:rsidRPr="00245D99">
        <w:rPr>
          <w:lang w:val="uk-UA" w:eastAsia="uk-UA" w:bidi="uk-UA"/>
        </w:rPr>
        <w:t>допущено до</w:t>
      </w:r>
      <w:r w:rsidR="00F61331" w:rsidRPr="00245D99">
        <w:rPr>
          <w:lang w:val="uk-UA" w:eastAsia="uk-UA" w:bidi="uk-UA"/>
        </w:rPr>
        <w:t xml:space="preserve"> участі в оголошеному Комісією </w:t>
      </w:r>
      <w:r w:rsidRPr="00245D99">
        <w:rPr>
          <w:lang w:val="uk-UA" w:eastAsia="uk-UA" w:bidi="uk-UA"/>
        </w:rPr>
        <w:t>2 липня 2019 року конкурсі на зайняття вакантних посад суддів місцевих загальних судів.</w:t>
      </w:r>
    </w:p>
    <w:p w:rsidR="009B2796" w:rsidRDefault="00512E3E" w:rsidP="009B2796">
      <w:pPr>
        <w:ind w:firstLine="709"/>
        <w:jc w:val="both"/>
        <w:rPr>
          <w:rStyle w:val="275pt"/>
          <w:color w:val="auto"/>
          <w:sz w:val="28"/>
          <w:szCs w:val="28"/>
        </w:rPr>
      </w:pPr>
      <w:r w:rsidRPr="00245D99">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del w:id="1" w:author="Администратор" w:date="2020-05-06T16:12:00Z">
        <w:r w:rsidRPr="00245D99" w:rsidDel="00471441">
          <w:rPr>
            <w:lang w:val="uk-UA" w:eastAsia="uk-UA" w:bidi="uk-UA"/>
          </w:rPr>
          <w:br/>
        </w:r>
      </w:del>
      <w:r w:rsidRPr="00245D99">
        <w:rPr>
          <w:lang w:val="uk-UA" w:eastAsia="uk-UA" w:bidi="uk-UA"/>
        </w:rPr>
        <w:t>№</w:t>
      </w:r>
      <w:r w:rsidR="009B2796">
        <w:rPr>
          <w:lang w:val="uk-UA" w:eastAsia="uk-UA" w:bidi="uk-UA"/>
        </w:rPr>
        <w:t xml:space="preserve"> </w:t>
      </w:r>
      <w:r w:rsidRPr="00245D99">
        <w:rPr>
          <w:lang w:val="uk-UA" w:eastAsia="uk-UA" w:bidi="uk-UA"/>
        </w:rPr>
        <w:t>108/зп-19. Зокрема, затверджено рей</w:t>
      </w:r>
      <w:r w:rsidR="009B2796">
        <w:rPr>
          <w:lang w:val="uk-UA" w:eastAsia="uk-UA" w:bidi="uk-UA"/>
        </w:rPr>
        <w:t xml:space="preserve">тинг кандидатів на посаду судді </w:t>
      </w:r>
      <w:proofErr w:type="spellStart"/>
      <w:r w:rsidRPr="00245D99">
        <w:rPr>
          <w:lang w:val="uk-UA"/>
        </w:rPr>
        <w:t>Диканського</w:t>
      </w:r>
      <w:proofErr w:type="spellEnd"/>
      <w:r w:rsidRPr="00245D99">
        <w:rPr>
          <w:lang w:val="uk-UA"/>
        </w:rPr>
        <w:t xml:space="preserve"> районного суду Полтавської області</w:t>
      </w:r>
      <w:r w:rsidRPr="00245D99">
        <w:rPr>
          <w:i/>
          <w:lang w:val="uk-UA" w:eastAsia="uk-UA" w:bidi="uk-UA"/>
        </w:rPr>
        <w:t>.</w:t>
      </w:r>
      <w:r w:rsidRPr="00245D99">
        <w:rPr>
          <w:lang w:val="uk-UA" w:eastAsia="uk-UA" w:bidi="uk-UA"/>
        </w:rPr>
        <w:t xml:space="preserve"> </w:t>
      </w:r>
      <w:r w:rsidRPr="00245D99">
        <w:rPr>
          <w:lang w:val="uk-UA"/>
        </w:rPr>
        <w:t xml:space="preserve">Петренко Л.Є. </w:t>
      </w:r>
      <w:r w:rsidRPr="00245D99">
        <w:rPr>
          <w:lang w:val="uk-UA" w:eastAsia="uk-UA" w:bidi="uk-UA"/>
        </w:rPr>
        <w:t xml:space="preserve">зайняла </w:t>
      </w:r>
      <w:r w:rsidR="009B2796">
        <w:rPr>
          <w:lang w:val="uk-UA" w:eastAsia="uk-UA" w:bidi="uk-UA"/>
        </w:rPr>
        <w:t xml:space="preserve">                      1 (</w:t>
      </w:r>
      <w:r w:rsidRPr="00245D99">
        <w:rPr>
          <w:lang w:val="uk-UA" w:eastAsia="uk-UA" w:bidi="uk-UA"/>
        </w:rPr>
        <w:t>першу</w:t>
      </w:r>
      <w:r w:rsidR="009B2796">
        <w:rPr>
          <w:lang w:val="uk-UA" w:eastAsia="uk-UA" w:bidi="uk-UA"/>
        </w:rPr>
        <w:t>)</w:t>
      </w:r>
      <w:r w:rsidRPr="00245D99">
        <w:rPr>
          <w:lang w:val="uk-UA" w:eastAsia="uk-UA" w:bidi="uk-UA"/>
        </w:rPr>
        <w:t xml:space="preserve"> позицію в рейтингу на зайняття </w:t>
      </w:r>
      <w:r w:rsidR="009B2796">
        <w:rPr>
          <w:lang w:val="uk-UA" w:eastAsia="uk-UA" w:bidi="uk-UA"/>
        </w:rPr>
        <w:t>2 (</w:t>
      </w:r>
      <w:r w:rsidRPr="00245D99">
        <w:rPr>
          <w:lang w:val="uk-UA" w:eastAsia="uk-UA" w:bidi="uk-UA"/>
        </w:rPr>
        <w:t>двох</w:t>
      </w:r>
      <w:r w:rsidR="009B2796">
        <w:rPr>
          <w:lang w:val="uk-UA" w:eastAsia="uk-UA" w:bidi="uk-UA"/>
        </w:rPr>
        <w:t>)</w:t>
      </w:r>
      <w:r w:rsidRPr="00245D99">
        <w:rPr>
          <w:lang w:val="uk-UA" w:eastAsia="uk-UA" w:bidi="uk-UA"/>
        </w:rPr>
        <w:t xml:space="preserve"> посад судді зазначеного суду.</w:t>
      </w:r>
    </w:p>
    <w:p w:rsidR="00E27AD0" w:rsidRPr="009B2796" w:rsidRDefault="009B2796" w:rsidP="009B2796">
      <w:pPr>
        <w:ind w:firstLine="709"/>
        <w:jc w:val="both"/>
        <w:rPr>
          <w:lang w:val="uk-UA" w:eastAsia="uk-UA" w:bidi="uk-UA"/>
        </w:rPr>
      </w:pPr>
      <w:r>
        <w:rPr>
          <w:bCs/>
          <w:lang w:val="uk-UA" w:eastAsia="ar-SA"/>
        </w:rPr>
        <w:t xml:space="preserve">Рішення Комісії </w:t>
      </w:r>
      <w:r w:rsidR="00E27AD0" w:rsidRPr="00245D99">
        <w:rPr>
          <w:bCs/>
          <w:lang w:val="uk-UA" w:eastAsia="ar-SA"/>
        </w:rPr>
        <w:t>від 2 липня 2019 року №</w:t>
      </w:r>
      <w:r>
        <w:rPr>
          <w:bCs/>
          <w:lang w:val="uk-UA" w:eastAsia="ar-SA"/>
        </w:rPr>
        <w:t xml:space="preserve"> </w:t>
      </w:r>
      <w:r w:rsidR="00E27AD0" w:rsidRPr="00245D99">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245D99" w:rsidRDefault="00E27AD0" w:rsidP="001D1E03">
      <w:pPr>
        <w:ind w:firstLine="709"/>
        <w:contextualSpacing/>
        <w:jc w:val="both"/>
        <w:rPr>
          <w:rStyle w:val="FontStyle19"/>
          <w:b w:val="0"/>
          <w:sz w:val="28"/>
          <w:szCs w:val="28"/>
          <w:lang w:val="uk-UA" w:eastAsia="ar-SA"/>
        </w:rPr>
      </w:pPr>
      <w:r w:rsidRPr="00245D99">
        <w:rPr>
          <w:bCs/>
          <w:lang w:val="uk-UA" w:eastAsia="ar-SA"/>
        </w:rPr>
        <w:t>Велика Палата Верховного Суду 29 січня 2020 року постановою у справі №</w:t>
      </w:r>
      <w:r w:rsidR="00994C3C" w:rsidRPr="00245D99">
        <w:rPr>
          <w:bCs/>
          <w:lang w:val="uk-UA" w:eastAsia="ar-SA"/>
        </w:rPr>
        <w:t xml:space="preserve"> </w:t>
      </w:r>
      <w:r w:rsidRPr="00245D99">
        <w:rPr>
          <w:bCs/>
          <w:lang w:val="uk-UA" w:eastAsia="ar-SA"/>
        </w:rPr>
        <w:t>9901/378/19 визнала, що рішення Комісії від 2 липня 2019 року №</w:t>
      </w:r>
      <w:r w:rsidR="00994C3C" w:rsidRPr="00245D99">
        <w:rPr>
          <w:bCs/>
          <w:lang w:val="uk-UA" w:eastAsia="ar-SA"/>
        </w:rPr>
        <w:t xml:space="preserve"> </w:t>
      </w:r>
      <w:r w:rsidRPr="00245D99">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95217" w:rsidRPr="00245D99">
        <w:rPr>
          <w:bCs/>
          <w:lang w:val="uk-UA" w:eastAsia="ar-SA"/>
        </w:rPr>
        <w:t xml:space="preserve">реслідувало легітимну мету – </w:t>
      </w:r>
      <w:r w:rsidRPr="00245D99">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245D99">
        <w:rPr>
          <w:bCs/>
          <w:lang w:val="uk-UA" w:eastAsia="ar-SA"/>
        </w:rPr>
        <w:t>Про судоустрій і статус суддів»</w:t>
      </w:r>
      <w:r w:rsidRPr="00245D99">
        <w:rPr>
          <w:bCs/>
          <w:lang w:val="uk-UA" w:eastAsia="ar-SA"/>
        </w:rPr>
        <w:t>.</w:t>
      </w:r>
    </w:p>
    <w:p w:rsidR="00512E3E" w:rsidRPr="00245D99" w:rsidRDefault="00B84B05" w:rsidP="001D1E03">
      <w:pPr>
        <w:ind w:firstLine="709"/>
        <w:contextualSpacing/>
        <w:jc w:val="both"/>
        <w:rPr>
          <w:lang w:val="uk-UA"/>
        </w:rPr>
      </w:pPr>
      <w:r w:rsidRPr="00245D99">
        <w:rPr>
          <w:rStyle w:val="FontStyle19"/>
          <w:b w:val="0"/>
          <w:sz w:val="28"/>
          <w:szCs w:val="28"/>
          <w:lang w:val="uk-UA" w:eastAsia="uk-UA"/>
        </w:rPr>
        <w:t>Також</w:t>
      </w:r>
      <w:r w:rsidR="005B1842" w:rsidRPr="00245D99">
        <w:rPr>
          <w:rStyle w:val="FontStyle19"/>
          <w:b w:val="0"/>
          <w:sz w:val="28"/>
          <w:szCs w:val="28"/>
          <w:lang w:val="uk-UA" w:eastAsia="uk-UA"/>
        </w:rPr>
        <w:t xml:space="preserve"> відсутні </w:t>
      </w:r>
      <w:r w:rsidRPr="00245D99">
        <w:rPr>
          <w:rStyle w:val="FontStyle19"/>
          <w:b w:val="0"/>
          <w:sz w:val="28"/>
          <w:szCs w:val="28"/>
          <w:lang w:val="uk-UA" w:eastAsia="uk-UA"/>
        </w:rPr>
        <w:t xml:space="preserve">інші </w:t>
      </w:r>
      <w:r w:rsidR="005B1842" w:rsidRPr="00245D99">
        <w:rPr>
          <w:rStyle w:val="FontStyle19"/>
          <w:b w:val="0"/>
          <w:sz w:val="28"/>
          <w:szCs w:val="28"/>
          <w:lang w:val="uk-UA" w:eastAsia="uk-UA"/>
        </w:rPr>
        <w:t>п</w:t>
      </w:r>
      <w:r w:rsidR="00013B6A" w:rsidRPr="00245D99">
        <w:rPr>
          <w:lang w:val="uk-UA"/>
        </w:rPr>
        <w:t>орушен</w:t>
      </w:r>
      <w:r w:rsidR="005B1842" w:rsidRPr="00245D99">
        <w:rPr>
          <w:lang w:val="uk-UA"/>
        </w:rPr>
        <w:t>ня</w:t>
      </w:r>
      <w:r w:rsidR="00013B6A" w:rsidRPr="00245D99">
        <w:rPr>
          <w:lang w:val="uk-UA"/>
        </w:rPr>
        <w:t xml:space="preserve"> визначеного законом порядку надання </w:t>
      </w:r>
      <w:r w:rsidR="00A31A5F" w:rsidRPr="00245D99">
        <w:rPr>
          <w:lang w:val="uk-UA"/>
        </w:rPr>
        <w:t>Комісією</w:t>
      </w:r>
      <w:r w:rsidR="00013B6A" w:rsidRPr="00245D99">
        <w:rPr>
          <w:lang w:val="uk-UA"/>
        </w:rPr>
        <w:t xml:space="preserve"> рекомендації для призначення </w:t>
      </w:r>
      <w:r w:rsidR="00512E3E" w:rsidRPr="00245D99">
        <w:rPr>
          <w:lang w:val="uk-UA"/>
        </w:rPr>
        <w:t xml:space="preserve">Петренко Л.Є. </w:t>
      </w:r>
      <w:r w:rsidRPr="00245D99">
        <w:rPr>
          <w:lang w:val="uk-UA"/>
        </w:rPr>
        <w:t>т</w:t>
      </w:r>
      <w:r w:rsidR="005B1842" w:rsidRPr="00245D99">
        <w:rPr>
          <w:lang w:val="uk-UA"/>
        </w:rPr>
        <w:t>а</w:t>
      </w:r>
      <w:r w:rsidR="00013B6A" w:rsidRPr="00245D99">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245D99" w:rsidRDefault="00A31A5F" w:rsidP="001D1E03">
      <w:pPr>
        <w:ind w:firstLine="709"/>
        <w:contextualSpacing/>
        <w:jc w:val="both"/>
        <w:rPr>
          <w:lang w:val="uk-UA"/>
        </w:rPr>
      </w:pPr>
      <w:r w:rsidRPr="00245D99">
        <w:rPr>
          <w:lang w:val="uk-UA"/>
        </w:rPr>
        <w:lastRenderedPageBreak/>
        <w:t>Таким чином</w:t>
      </w:r>
      <w:r w:rsidR="004D3DE0" w:rsidRPr="00245D99">
        <w:rPr>
          <w:lang w:val="uk-UA"/>
        </w:rPr>
        <w:t>,</w:t>
      </w:r>
      <w:r w:rsidRPr="00245D99">
        <w:rPr>
          <w:lang w:val="uk-UA"/>
        </w:rPr>
        <w:t xml:space="preserve"> кандидатура </w:t>
      </w:r>
      <w:r w:rsidR="00512E3E" w:rsidRPr="00245D99">
        <w:rPr>
          <w:lang w:val="uk-UA"/>
        </w:rPr>
        <w:t xml:space="preserve">Петренко Л.Є. </w:t>
      </w:r>
      <w:r w:rsidRPr="00245D99">
        <w:rPr>
          <w:lang w:val="uk-UA"/>
        </w:rPr>
        <w:t xml:space="preserve">відповідає </w:t>
      </w:r>
      <w:r w:rsidR="004D3DE0" w:rsidRPr="00245D99">
        <w:rPr>
          <w:lang w:val="uk-UA"/>
        </w:rPr>
        <w:t xml:space="preserve">вимогам </w:t>
      </w:r>
      <w:r w:rsidR="009B2796">
        <w:rPr>
          <w:lang w:val="uk-UA"/>
        </w:rPr>
        <w:t xml:space="preserve">статті 127 </w:t>
      </w:r>
      <w:r w:rsidRPr="00245D99">
        <w:rPr>
          <w:lang w:val="uk-UA"/>
        </w:rPr>
        <w:t xml:space="preserve">Конституції України та статті 69 Закону України «Про судоустрій і статус </w:t>
      </w:r>
      <w:del w:id="2" w:author="Администратор" w:date="2020-05-06T16:16:00Z">
        <w:r w:rsidRPr="00245D99" w:rsidDel="003C4159">
          <w:rPr>
            <w:lang w:val="uk-UA"/>
          </w:rPr>
          <w:delText xml:space="preserve"> </w:delText>
        </w:r>
      </w:del>
      <w:r w:rsidRPr="00245D99">
        <w:rPr>
          <w:lang w:val="uk-UA"/>
        </w:rPr>
        <w:t>суддів».</w:t>
      </w:r>
    </w:p>
    <w:p w:rsidR="00013B6A" w:rsidRPr="00245D99" w:rsidRDefault="00872294" w:rsidP="001D1E03">
      <w:pPr>
        <w:pStyle w:val="a3"/>
        <w:ind w:firstLine="709"/>
        <w:jc w:val="both"/>
        <w:rPr>
          <w:sz w:val="28"/>
          <w:szCs w:val="28"/>
          <w:lang w:val="uk-UA"/>
        </w:rPr>
      </w:pPr>
      <w:r w:rsidRPr="00245D99">
        <w:rPr>
          <w:sz w:val="28"/>
          <w:szCs w:val="28"/>
          <w:lang w:val="uk-UA"/>
        </w:rPr>
        <w:t>З огляду на встановлене</w:t>
      </w:r>
      <w:r w:rsidR="00013B6A" w:rsidRPr="00245D99">
        <w:rPr>
          <w:sz w:val="28"/>
          <w:szCs w:val="28"/>
          <w:lang w:val="uk-UA"/>
        </w:rPr>
        <w:t xml:space="preserve"> Вища рада правосуддя на підставі статей 127, 131 Конституції України, </w:t>
      </w:r>
      <w:r w:rsidR="00013B6A" w:rsidRPr="00245D99">
        <w:rPr>
          <w:rStyle w:val="FontStyle19"/>
          <w:b w:val="0"/>
          <w:sz w:val="28"/>
          <w:szCs w:val="28"/>
          <w:lang w:val="uk-UA" w:eastAsia="uk-UA"/>
        </w:rPr>
        <w:t>стат</w:t>
      </w:r>
      <w:r w:rsidR="00FA44CA" w:rsidRPr="00245D99">
        <w:rPr>
          <w:rStyle w:val="FontStyle19"/>
          <w:b w:val="0"/>
          <w:sz w:val="28"/>
          <w:szCs w:val="28"/>
          <w:lang w:val="uk-UA" w:eastAsia="uk-UA"/>
        </w:rPr>
        <w:t>ей</w:t>
      </w:r>
      <w:r w:rsidR="00013B6A" w:rsidRPr="00245D99">
        <w:rPr>
          <w:rStyle w:val="FontStyle19"/>
          <w:b w:val="0"/>
          <w:sz w:val="28"/>
          <w:szCs w:val="28"/>
          <w:lang w:val="uk-UA" w:eastAsia="uk-UA"/>
        </w:rPr>
        <w:t xml:space="preserve"> </w:t>
      </w:r>
      <w:r w:rsidR="00861813" w:rsidRPr="00245D99">
        <w:rPr>
          <w:rStyle w:val="FontStyle19"/>
          <w:b w:val="0"/>
          <w:sz w:val="28"/>
          <w:szCs w:val="28"/>
          <w:lang w:val="uk-UA" w:eastAsia="uk-UA"/>
        </w:rPr>
        <w:t>69</w:t>
      </w:r>
      <w:r w:rsidR="00013B6A" w:rsidRPr="00245D99">
        <w:rPr>
          <w:rStyle w:val="FontStyle19"/>
          <w:b w:val="0"/>
          <w:sz w:val="28"/>
          <w:szCs w:val="28"/>
          <w:lang w:val="uk-UA" w:eastAsia="uk-UA"/>
        </w:rPr>
        <w:t>,</w:t>
      </w:r>
      <w:r w:rsidR="00C21799" w:rsidRPr="00245D99">
        <w:rPr>
          <w:rStyle w:val="FontStyle19"/>
          <w:b w:val="0"/>
          <w:sz w:val="28"/>
          <w:szCs w:val="28"/>
          <w:lang w:val="uk-UA" w:eastAsia="uk-UA"/>
        </w:rPr>
        <w:t xml:space="preserve"> 70, </w:t>
      </w:r>
      <w:r w:rsidR="00013B6A" w:rsidRPr="00245D99">
        <w:rPr>
          <w:rStyle w:val="FontStyle19"/>
          <w:b w:val="0"/>
          <w:sz w:val="28"/>
          <w:szCs w:val="28"/>
          <w:lang w:val="uk-UA" w:eastAsia="uk-UA"/>
        </w:rPr>
        <w:t xml:space="preserve">79 </w:t>
      </w:r>
      <w:r w:rsidR="00013B6A" w:rsidRPr="00245D99">
        <w:rPr>
          <w:sz w:val="28"/>
          <w:szCs w:val="28"/>
          <w:lang w:val="uk-UA"/>
        </w:rPr>
        <w:t>Закону України «Про судоустрій і статус суддів»</w:t>
      </w:r>
      <w:r w:rsidR="0070275A" w:rsidRPr="00245D99">
        <w:rPr>
          <w:sz w:val="28"/>
          <w:szCs w:val="28"/>
          <w:lang w:val="uk-UA"/>
        </w:rPr>
        <w:t>,</w:t>
      </w:r>
      <w:r w:rsidR="00FA44CA" w:rsidRPr="00245D99">
        <w:rPr>
          <w:sz w:val="28"/>
          <w:szCs w:val="28"/>
          <w:lang w:val="uk-UA"/>
        </w:rPr>
        <w:t xml:space="preserve"> </w:t>
      </w:r>
      <w:r w:rsidR="00013B6A" w:rsidRPr="00245D99">
        <w:rPr>
          <w:sz w:val="28"/>
          <w:szCs w:val="28"/>
          <w:lang w:val="uk-UA"/>
        </w:rPr>
        <w:t>статей 3, 30, 34, 36, 37 Закону України «Про Вищу раду правосуддя»</w:t>
      </w:r>
    </w:p>
    <w:p w:rsidR="00013B6A" w:rsidRPr="00245D99" w:rsidRDefault="00013B6A" w:rsidP="001D1E03">
      <w:pPr>
        <w:pStyle w:val="20"/>
        <w:shd w:val="clear" w:color="auto" w:fill="auto"/>
        <w:spacing w:before="0" w:line="274" w:lineRule="exact"/>
        <w:ind w:right="220" w:firstLine="709"/>
        <w:rPr>
          <w:rFonts w:ascii="Times New Roman" w:hAnsi="Times New Roman"/>
          <w:sz w:val="28"/>
          <w:lang w:eastAsia="uk-UA" w:bidi="uk-UA"/>
        </w:rPr>
      </w:pPr>
    </w:p>
    <w:p w:rsidR="00861813" w:rsidRPr="00245D99" w:rsidRDefault="00861813" w:rsidP="00861813">
      <w:pPr>
        <w:jc w:val="center"/>
        <w:rPr>
          <w:b/>
          <w:lang w:val="uk-UA"/>
        </w:rPr>
      </w:pPr>
      <w:r w:rsidRPr="00245D99">
        <w:rPr>
          <w:b/>
          <w:lang w:val="uk-UA"/>
        </w:rPr>
        <w:t>вирішила:</w:t>
      </w:r>
    </w:p>
    <w:p w:rsidR="00861813" w:rsidRPr="00245D99" w:rsidRDefault="00861813" w:rsidP="00861813">
      <w:pPr>
        <w:tabs>
          <w:tab w:val="left" w:pos="9360"/>
        </w:tabs>
        <w:jc w:val="both"/>
        <w:rPr>
          <w:lang w:val="uk-UA"/>
        </w:rPr>
      </w:pPr>
    </w:p>
    <w:p w:rsidR="00512E3E" w:rsidRPr="00245D99" w:rsidRDefault="00861813" w:rsidP="00861813">
      <w:pPr>
        <w:tabs>
          <w:tab w:val="left" w:pos="9360"/>
        </w:tabs>
        <w:jc w:val="both"/>
        <w:rPr>
          <w:lang w:val="uk-UA"/>
        </w:rPr>
      </w:pPr>
      <w:r w:rsidRPr="00245D99">
        <w:rPr>
          <w:lang w:val="uk-UA"/>
        </w:rPr>
        <w:t xml:space="preserve">внести Президентові України подання про призначення </w:t>
      </w:r>
      <w:r w:rsidR="00512E3E" w:rsidRPr="00245D99">
        <w:rPr>
          <w:lang w:val="uk-UA"/>
        </w:rPr>
        <w:t xml:space="preserve">Петренко Людмили Євгеніївни </w:t>
      </w:r>
      <w:r w:rsidRPr="00245D99">
        <w:rPr>
          <w:lang w:val="uk-UA"/>
        </w:rPr>
        <w:t xml:space="preserve">на посаду судді </w:t>
      </w:r>
      <w:proofErr w:type="spellStart"/>
      <w:r w:rsidR="00512E3E" w:rsidRPr="00245D99">
        <w:rPr>
          <w:lang w:val="uk-UA"/>
        </w:rPr>
        <w:t>Диканського</w:t>
      </w:r>
      <w:proofErr w:type="spellEnd"/>
      <w:r w:rsidR="00512E3E" w:rsidRPr="00245D99">
        <w:rPr>
          <w:lang w:val="uk-UA"/>
        </w:rPr>
        <w:t xml:space="preserve"> районного суду Полтавської області.</w:t>
      </w:r>
    </w:p>
    <w:p w:rsidR="00861813" w:rsidRPr="00245D99" w:rsidRDefault="00861813" w:rsidP="00861813">
      <w:pPr>
        <w:tabs>
          <w:tab w:val="left" w:pos="9360"/>
        </w:tabs>
        <w:jc w:val="both"/>
        <w:rPr>
          <w:color w:val="FF0000"/>
          <w:lang w:val="uk-UA"/>
        </w:rPr>
      </w:pPr>
    </w:p>
    <w:p w:rsidR="00861813" w:rsidRPr="00245D99" w:rsidRDefault="00861813" w:rsidP="00861813">
      <w:pPr>
        <w:tabs>
          <w:tab w:val="left" w:pos="9360"/>
        </w:tabs>
        <w:jc w:val="both"/>
        <w:rPr>
          <w:lang w:val="uk-UA"/>
        </w:rPr>
      </w:pPr>
    </w:p>
    <w:p w:rsidR="009B2796" w:rsidRDefault="009B2796" w:rsidP="00A31A5F">
      <w:pPr>
        <w:ind w:right="-1"/>
        <w:jc w:val="both"/>
        <w:rPr>
          <w:lang w:val="uk-UA"/>
        </w:rPr>
      </w:pPr>
    </w:p>
    <w:p w:rsidR="00BB1D45" w:rsidRPr="00245D99" w:rsidRDefault="00861813" w:rsidP="00A31A5F">
      <w:pPr>
        <w:ind w:right="-1"/>
        <w:jc w:val="both"/>
        <w:rPr>
          <w:rStyle w:val="FontStyle19"/>
          <w:bCs w:val="0"/>
          <w:sz w:val="28"/>
          <w:szCs w:val="28"/>
          <w:lang w:val="uk-UA"/>
        </w:rPr>
      </w:pPr>
      <w:r w:rsidRPr="00245D99">
        <w:rPr>
          <w:b/>
          <w:lang w:val="uk-UA"/>
        </w:rPr>
        <w:t xml:space="preserve">Голова Вищої ради правосуддя </w:t>
      </w:r>
      <w:r w:rsidRPr="00245D99">
        <w:rPr>
          <w:b/>
          <w:lang w:val="uk-UA"/>
        </w:rPr>
        <w:tab/>
      </w:r>
      <w:r w:rsidRPr="00245D99">
        <w:rPr>
          <w:b/>
          <w:lang w:val="uk-UA"/>
        </w:rPr>
        <w:tab/>
      </w:r>
      <w:r w:rsidRPr="00245D99">
        <w:rPr>
          <w:b/>
          <w:lang w:val="uk-UA"/>
        </w:rPr>
        <w:tab/>
      </w:r>
      <w:r w:rsidRPr="00245D99">
        <w:rPr>
          <w:b/>
          <w:lang w:val="uk-UA"/>
        </w:rPr>
        <w:tab/>
      </w:r>
      <w:r w:rsidR="009B2796">
        <w:rPr>
          <w:b/>
          <w:lang w:val="uk-UA"/>
        </w:rPr>
        <w:t xml:space="preserve">                     </w:t>
      </w:r>
      <w:r w:rsidRPr="00245D99">
        <w:rPr>
          <w:b/>
          <w:lang w:val="uk-UA"/>
        </w:rPr>
        <w:t xml:space="preserve">А.А. </w:t>
      </w:r>
      <w:proofErr w:type="spellStart"/>
      <w:r w:rsidRPr="00245D99">
        <w:rPr>
          <w:b/>
          <w:lang w:val="uk-UA"/>
        </w:rPr>
        <w:t>Овсієнко</w:t>
      </w:r>
      <w:proofErr w:type="spellEnd"/>
    </w:p>
    <w:sectPr w:rsidR="00BB1D45" w:rsidRPr="00245D99" w:rsidSect="0096233E">
      <w:headerReference w:type="default" r:id="rId8"/>
      <w:pgSz w:w="11906" w:h="16838"/>
      <w:pgMar w:top="709"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D99" w:rsidRDefault="00245D99">
      <w:r>
        <w:separator/>
      </w:r>
    </w:p>
  </w:endnote>
  <w:endnote w:type="continuationSeparator" w:id="0">
    <w:p w:rsidR="00245D99" w:rsidRDefault="00245D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D99" w:rsidRDefault="00245D99">
      <w:r>
        <w:separator/>
      </w:r>
    </w:p>
  </w:footnote>
  <w:footnote w:type="continuationSeparator" w:id="0">
    <w:p w:rsidR="00245D99" w:rsidRDefault="00245D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245D99" w:rsidRDefault="0092085A">
        <w:pPr>
          <w:pStyle w:val="a9"/>
          <w:jc w:val="center"/>
        </w:pPr>
        <w:fldSimple w:instr=" PAGE   \* MERGEFORMAT ">
          <w:r w:rsidR="0096233E">
            <w:rPr>
              <w:noProof/>
            </w:rPr>
            <w:t>3</w:t>
          </w:r>
        </w:fldSimple>
      </w:p>
    </w:sdtContent>
  </w:sdt>
  <w:p w:rsidR="00245D99" w:rsidRDefault="00245D99">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262D"/>
    <w:rsid w:val="00050E85"/>
    <w:rsid w:val="00064CE3"/>
    <w:rsid w:val="000738A1"/>
    <w:rsid w:val="000A04CF"/>
    <w:rsid w:val="000D149D"/>
    <w:rsid w:val="000D485E"/>
    <w:rsid w:val="001210CD"/>
    <w:rsid w:val="001361B3"/>
    <w:rsid w:val="00152ACF"/>
    <w:rsid w:val="00160838"/>
    <w:rsid w:val="00184FD9"/>
    <w:rsid w:val="00190EA6"/>
    <w:rsid w:val="001C3153"/>
    <w:rsid w:val="001D1E03"/>
    <w:rsid w:val="00204CA3"/>
    <w:rsid w:val="00245D99"/>
    <w:rsid w:val="002527BB"/>
    <w:rsid w:val="00296E8E"/>
    <w:rsid w:val="002A7D51"/>
    <w:rsid w:val="002B7DBD"/>
    <w:rsid w:val="002F7B18"/>
    <w:rsid w:val="0031791C"/>
    <w:rsid w:val="00324996"/>
    <w:rsid w:val="00332E4E"/>
    <w:rsid w:val="00333FF3"/>
    <w:rsid w:val="00395217"/>
    <w:rsid w:val="003C4159"/>
    <w:rsid w:val="00420419"/>
    <w:rsid w:val="00471441"/>
    <w:rsid w:val="004D3DE0"/>
    <w:rsid w:val="004E7393"/>
    <w:rsid w:val="00512E3E"/>
    <w:rsid w:val="0051365E"/>
    <w:rsid w:val="00531989"/>
    <w:rsid w:val="00541A69"/>
    <w:rsid w:val="0055154E"/>
    <w:rsid w:val="0056636F"/>
    <w:rsid w:val="0057342E"/>
    <w:rsid w:val="005B1842"/>
    <w:rsid w:val="005E7B44"/>
    <w:rsid w:val="006167EE"/>
    <w:rsid w:val="0070275A"/>
    <w:rsid w:val="007174F9"/>
    <w:rsid w:val="007F2E2C"/>
    <w:rsid w:val="00845344"/>
    <w:rsid w:val="00861813"/>
    <w:rsid w:val="00872023"/>
    <w:rsid w:val="00872294"/>
    <w:rsid w:val="00890056"/>
    <w:rsid w:val="008B472D"/>
    <w:rsid w:val="00911B0B"/>
    <w:rsid w:val="0092085A"/>
    <w:rsid w:val="00924536"/>
    <w:rsid w:val="00931064"/>
    <w:rsid w:val="009378EC"/>
    <w:rsid w:val="0096233E"/>
    <w:rsid w:val="00994C3C"/>
    <w:rsid w:val="009B2796"/>
    <w:rsid w:val="00A31A5F"/>
    <w:rsid w:val="00A70441"/>
    <w:rsid w:val="00A93BBF"/>
    <w:rsid w:val="00AB6EDC"/>
    <w:rsid w:val="00AC7783"/>
    <w:rsid w:val="00AD50F2"/>
    <w:rsid w:val="00B1323A"/>
    <w:rsid w:val="00B44417"/>
    <w:rsid w:val="00B51ABE"/>
    <w:rsid w:val="00B52626"/>
    <w:rsid w:val="00B84B05"/>
    <w:rsid w:val="00BB1D45"/>
    <w:rsid w:val="00BC220A"/>
    <w:rsid w:val="00BF6996"/>
    <w:rsid w:val="00C03411"/>
    <w:rsid w:val="00C15108"/>
    <w:rsid w:val="00C21799"/>
    <w:rsid w:val="00C33C62"/>
    <w:rsid w:val="00C40258"/>
    <w:rsid w:val="00C40FE6"/>
    <w:rsid w:val="00C538B8"/>
    <w:rsid w:val="00CA5B7C"/>
    <w:rsid w:val="00CB2A74"/>
    <w:rsid w:val="00CD0556"/>
    <w:rsid w:val="00D25CA7"/>
    <w:rsid w:val="00D50F57"/>
    <w:rsid w:val="00D56306"/>
    <w:rsid w:val="00DA4A66"/>
    <w:rsid w:val="00DC3E68"/>
    <w:rsid w:val="00E27AD0"/>
    <w:rsid w:val="00E374B9"/>
    <w:rsid w:val="00E63DBF"/>
    <w:rsid w:val="00E65389"/>
    <w:rsid w:val="00EA7102"/>
    <w:rsid w:val="00EB2738"/>
    <w:rsid w:val="00ED5F0C"/>
    <w:rsid w:val="00F14D0D"/>
    <w:rsid w:val="00F15A35"/>
    <w:rsid w:val="00F518FF"/>
    <w:rsid w:val="00F61331"/>
    <w:rsid w:val="00F923F6"/>
    <w:rsid w:val="00F9497D"/>
    <w:rsid w:val="00FA44CA"/>
    <w:rsid w:val="00FB4FA7"/>
    <w:rsid w:val="00FF706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03262D"/>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paragraph" w:customStyle="1" w:styleId="1">
    <w:name w:val="Без інтервалів1"/>
    <w:qFormat/>
    <w:rsid w:val="00C40258"/>
    <w:pPr>
      <w:spacing w:after="0" w:line="240" w:lineRule="auto"/>
    </w:pPr>
    <w:rPr>
      <w:rFonts w:ascii="Calibri" w:eastAsia="Calibri" w:hAnsi="Calibri" w:cs="Times New Roman"/>
      <w:lang w:val="ru-RU" w:eastAsia="ru-RU"/>
    </w:rPr>
  </w:style>
  <w:style w:type="paragraph" w:styleId="ac">
    <w:name w:val="Balloon Text"/>
    <w:basedOn w:val="a"/>
    <w:link w:val="ad"/>
    <w:uiPriority w:val="99"/>
    <w:semiHidden/>
    <w:unhideWhenUsed/>
    <w:rsid w:val="00471441"/>
    <w:rPr>
      <w:rFonts w:ascii="Tahoma" w:hAnsi="Tahoma" w:cs="Tahoma"/>
      <w:sz w:val="16"/>
      <w:szCs w:val="16"/>
    </w:rPr>
  </w:style>
  <w:style w:type="character" w:customStyle="1" w:styleId="ad">
    <w:name w:val="Текст у виносці Знак"/>
    <w:basedOn w:val="a0"/>
    <w:link w:val="ac"/>
    <w:uiPriority w:val="99"/>
    <w:semiHidden/>
    <w:rsid w:val="00471441"/>
    <w:rPr>
      <w:rFonts w:ascii="Tahoma" w:eastAsia="Times New Roman" w:hAnsi="Tahoma" w:cs="Tahoma"/>
      <w:sz w:val="16"/>
      <w:szCs w:val="16"/>
      <w:lang w:val="ru-RU" w:eastAsia="ru-RU"/>
    </w:rPr>
  </w:style>
  <w:style w:type="character" w:customStyle="1" w:styleId="ae">
    <w:name w:val="Абзац списку Знак"/>
    <w:aliases w:val="Подглава Знак"/>
    <w:basedOn w:val="a0"/>
    <w:link w:val="af"/>
    <w:uiPriority w:val="34"/>
    <w:locked/>
    <w:rsid w:val="0096233E"/>
    <w:rPr>
      <w:rFonts w:ascii="Calibri" w:eastAsia="Calibri" w:hAnsi="Calibri" w:cs="Times New Roman"/>
      <w:lang w:val="ru-RU"/>
    </w:rPr>
  </w:style>
  <w:style w:type="paragraph" w:styleId="af">
    <w:name w:val="List Paragraph"/>
    <w:aliases w:val="Подглава"/>
    <w:basedOn w:val="a"/>
    <w:link w:val="ae"/>
    <w:uiPriority w:val="34"/>
    <w:qFormat/>
    <w:rsid w:val="0096233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214BF-8CE1-4121-A1AD-108083E78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3507</Words>
  <Characters>1999</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4</cp:revision>
  <dcterms:created xsi:type="dcterms:W3CDTF">2020-05-06T13:17:00Z</dcterms:created>
  <dcterms:modified xsi:type="dcterms:W3CDTF">2020-05-26T09:32:00Z</dcterms:modified>
</cp:coreProperties>
</file>